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FE25A3" w14:paraId="3C6642E3" w14:textId="77777777" w:rsidTr="00F44236">
        <w:tc>
          <w:tcPr>
            <w:tcW w:w="1620" w:type="dxa"/>
            <w:tcBorders>
              <w:bottom w:val="single" w:sz="4" w:space="0" w:color="auto"/>
            </w:tcBorders>
            <w:shd w:val="clear" w:color="auto" w:fill="FFFFFF"/>
            <w:vAlign w:val="center"/>
          </w:tcPr>
          <w:p w14:paraId="1DB23675" w14:textId="22EF38B9" w:rsidR="00067FE2" w:rsidRPr="00FE25A3" w:rsidRDefault="00067FE2" w:rsidP="00F44236">
            <w:pPr>
              <w:pStyle w:val="Header"/>
            </w:pPr>
            <w:r w:rsidRPr="00FE25A3">
              <w:t>NPRR Number</w:t>
            </w:r>
          </w:p>
        </w:tc>
        <w:tc>
          <w:tcPr>
            <w:tcW w:w="1260" w:type="dxa"/>
            <w:tcBorders>
              <w:bottom w:val="single" w:sz="4" w:space="0" w:color="auto"/>
            </w:tcBorders>
            <w:vAlign w:val="center"/>
          </w:tcPr>
          <w:p w14:paraId="58DFDEEC" w14:textId="4A9F1262" w:rsidR="00067FE2" w:rsidRPr="004A6332" w:rsidRDefault="006F04AA" w:rsidP="00F44236">
            <w:pPr>
              <w:pStyle w:val="Header"/>
            </w:pPr>
            <w:hyperlink r:id="rId8" w:history="1">
              <w:r w:rsidR="00833828" w:rsidRPr="00833828">
                <w:rPr>
                  <w:rStyle w:val="Hyperlink"/>
                </w:rPr>
                <w:t>1232</w:t>
              </w:r>
            </w:hyperlink>
          </w:p>
        </w:tc>
        <w:tc>
          <w:tcPr>
            <w:tcW w:w="900" w:type="dxa"/>
            <w:tcBorders>
              <w:bottom w:val="single" w:sz="4" w:space="0" w:color="auto"/>
            </w:tcBorders>
            <w:shd w:val="clear" w:color="auto" w:fill="FFFFFF"/>
            <w:vAlign w:val="center"/>
          </w:tcPr>
          <w:p w14:paraId="1F77FB52" w14:textId="77777777" w:rsidR="00067FE2" w:rsidRPr="00FE25A3" w:rsidRDefault="00067FE2" w:rsidP="00F44236">
            <w:pPr>
              <w:pStyle w:val="Header"/>
            </w:pPr>
            <w:r w:rsidRPr="00FE25A3">
              <w:t>NPRR Title</w:t>
            </w:r>
          </w:p>
        </w:tc>
        <w:tc>
          <w:tcPr>
            <w:tcW w:w="6660" w:type="dxa"/>
            <w:tcBorders>
              <w:bottom w:val="single" w:sz="4" w:space="0" w:color="auto"/>
            </w:tcBorders>
            <w:vAlign w:val="center"/>
          </w:tcPr>
          <w:p w14:paraId="58F14EBB" w14:textId="1A79ED02" w:rsidR="00067FE2" w:rsidRPr="004A6332" w:rsidRDefault="0028292F" w:rsidP="00F44236">
            <w:pPr>
              <w:pStyle w:val="Header"/>
            </w:pPr>
            <w:r w:rsidRPr="004A6332">
              <w:t xml:space="preserve">Standing </w:t>
            </w:r>
            <w:r w:rsidR="00081AE7" w:rsidRPr="004A6332">
              <w:t>D</w:t>
            </w:r>
            <w:r w:rsidR="00291B80" w:rsidRPr="004A6332">
              <w:t xml:space="preserve">eployment </w:t>
            </w:r>
            <w:r w:rsidRPr="004A6332">
              <w:t xml:space="preserve">of ECRS </w:t>
            </w:r>
            <w:r w:rsidR="00291B80" w:rsidRPr="004A6332">
              <w:t xml:space="preserve">in the Operating Hour for a </w:t>
            </w:r>
            <w:r w:rsidR="00081AE7" w:rsidRPr="004A6332">
              <w:t>P</w:t>
            </w:r>
            <w:r w:rsidR="00291B80" w:rsidRPr="004A6332">
              <w:t xml:space="preserve">ortion of </w:t>
            </w:r>
            <w:r w:rsidRPr="004A6332">
              <w:t xml:space="preserve">ECRS that is </w:t>
            </w:r>
            <w:r w:rsidR="00081AE7" w:rsidRPr="004A6332">
              <w:t>P</w:t>
            </w:r>
            <w:r w:rsidRPr="004A6332">
              <w:t xml:space="preserve">rovided from </w:t>
            </w:r>
            <w:r w:rsidR="00291B80" w:rsidRPr="004A6332">
              <w:t>SCED</w:t>
            </w:r>
            <w:r w:rsidR="00252B2B">
              <w:rPr>
                <w:b w:val="0"/>
                <w:bCs w:val="0"/>
              </w:rPr>
              <w:t>-</w:t>
            </w:r>
            <w:r w:rsidR="00291B80" w:rsidRPr="004A6332">
              <w:t>Dispatchable Resources</w:t>
            </w:r>
          </w:p>
        </w:tc>
      </w:tr>
      <w:tr w:rsidR="00296184" w:rsidRPr="00FE25A3" w14:paraId="398BCBF4" w14:textId="77777777" w:rsidTr="00BC2D06">
        <w:trPr>
          <w:trHeight w:val="518"/>
        </w:trPr>
        <w:tc>
          <w:tcPr>
            <w:tcW w:w="2880" w:type="dxa"/>
            <w:gridSpan w:val="2"/>
            <w:shd w:val="clear" w:color="auto" w:fill="FFFFFF"/>
            <w:vAlign w:val="center"/>
          </w:tcPr>
          <w:p w14:paraId="3A20C7F8" w14:textId="3D6E44BE" w:rsidR="00296184" w:rsidRPr="00FE25A3" w:rsidRDefault="00296184" w:rsidP="00296184">
            <w:pPr>
              <w:pStyle w:val="Header"/>
              <w:rPr>
                <w:bCs w:val="0"/>
              </w:rPr>
            </w:pPr>
            <w:r w:rsidRPr="00E01925">
              <w:rPr>
                <w:bCs w:val="0"/>
              </w:rPr>
              <w:t xml:space="preserve">Date </w:t>
            </w:r>
            <w:r>
              <w:rPr>
                <w:bCs w:val="0"/>
              </w:rPr>
              <w:t>of Decision</w:t>
            </w:r>
          </w:p>
        </w:tc>
        <w:tc>
          <w:tcPr>
            <w:tcW w:w="7560" w:type="dxa"/>
            <w:gridSpan w:val="2"/>
            <w:vAlign w:val="center"/>
          </w:tcPr>
          <w:p w14:paraId="16A45634" w14:textId="797AB118" w:rsidR="00296184" w:rsidRPr="00FE25A3" w:rsidRDefault="00296184" w:rsidP="00296184">
            <w:pPr>
              <w:pStyle w:val="NormalArial"/>
            </w:pPr>
            <w:r>
              <w:t>June 13, 2024</w:t>
            </w:r>
          </w:p>
        </w:tc>
      </w:tr>
      <w:tr w:rsidR="00296184" w:rsidRPr="00FE25A3" w14:paraId="0FB43ED2" w14:textId="77777777" w:rsidTr="00BC2D06">
        <w:trPr>
          <w:trHeight w:val="518"/>
        </w:trPr>
        <w:tc>
          <w:tcPr>
            <w:tcW w:w="2880" w:type="dxa"/>
            <w:gridSpan w:val="2"/>
            <w:shd w:val="clear" w:color="auto" w:fill="FFFFFF"/>
            <w:vAlign w:val="center"/>
          </w:tcPr>
          <w:p w14:paraId="66DA9A07" w14:textId="72E8E193" w:rsidR="00296184" w:rsidRPr="00FE25A3" w:rsidRDefault="00296184" w:rsidP="00296184">
            <w:pPr>
              <w:pStyle w:val="Header"/>
              <w:rPr>
                <w:bCs w:val="0"/>
              </w:rPr>
            </w:pPr>
            <w:r>
              <w:rPr>
                <w:bCs w:val="0"/>
              </w:rPr>
              <w:t>Action</w:t>
            </w:r>
          </w:p>
        </w:tc>
        <w:tc>
          <w:tcPr>
            <w:tcW w:w="7560" w:type="dxa"/>
            <w:gridSpan w:val="2"/>
            <w:vAlign w:val="center"/>
          </w:tcPr>
          <w:p w14:paraId="6B53FA3F" w14:textId="6B22A7FB" w:rsidR="00296184" w:rsidRDefault="00296184" w:rsidP="00296184">
            <w:pPr>
              <w:pStyle w:val="NormalArial"/>
            </w:pPr>
            <w:r>
              <w:t>Tabled</w:t>
            </w:r>
          </w:p>
        </w:tc>
      </w:tr>
      <w:tr w:rsidR="00296184" w:rsidRPr="00FE25A3" w14:paraId="00C379DB" w14:textId="77777777" w:rsidTr="00BC2D06">
        <w:trPr>
          <w:trHeight w:val="518"/>
        </w:trPr>
        <w:tc>
          <w:tcPr>
            <w:tcW w:w="2880" w:type="dxa"/>
            <w:gridSpan w:val="2"/>
            <w:shd w:val="clear" w:color="auto" w:fill="FFFFFF"/>
            <w:vAlign w:val="center"/>
          </w:tcPr>
          <w:p w14:paraId="089D3B3B" w14:textId="2B933176" w:rsidR="00296184" w:rsidRPr="00FE25A3" w:rsidRDefault="00296184" w:rsidP="00296184">
            <w:pPr>
              <w:pStyle w:val="Header"/>
              <w:rPr>
                <w:bCs w:val="0"/>
              </w:rPr>
            </w:pPr>
            <w:r>
              <w:t xml:space="preserve">Timeline </w:t>
            </w:r>
          </w:p>
        </w:tc>
        <w:tc>
          <w:tcPr>
            <w:tcW w:w="7560" w:type="dxa"/>
            <w:gridSpan w:val="2"/>
            <w:vAlign w:val="center"/>
          </w:tcPr>
          <w:p w14:paraId="12F5F4F8" w14:textId="48DD3749" w:rsidR="00296184" w:rsidRDefault="00296184" w:rsidP="00296184">
            <w:pPr>
              <w:pStyle w:val="NormalArial"/>
            </w:pPr>
            <w:r>
              <w:t>Normal</w:t>
            </w:r>
          </w:p>
        </w:tc>
      </w:tr>
      <w:tr w:rsidR="00296184" w:rsidRPr="00FE25A3" w14:paraId="0E81DF05" w14:textId="77777777" w:rsidTr="00BC2D06">
        <w:trPr>
          <w:trHeight w:val="518"/>
        </w:trPr>
        <w:tc>
          <w:tcPr>
            <w:tcW w:w="2880" w:type="dxa"/>
            <w:gridSpan w:val="2"/>
            <w:shd w:val="clear" w:color="auto" w:fill="FFFFFF"/>
            <w:vAlign w:val="center"/>
          </w:tcPr>
          <w:p w14:paraId="1FF640B6" w14:textId="699EC6EE" w:rsidR="00296184" w:rsidRPr="00FE25A3" w:rsidRDefault="00296184" w:rsidP="00296184">
            <w:pPr>
              <w:pStyle w:val="Header"/>
              <w:rPr>
                <w:bCs w:val="0"/>
              </w:rPr>
            </w:pPr>
            <w:r>
              <w:t>Proposed Effective Date</w:t>
            </w:r>
          </w:p>
        </w:tc>
        <w:tc>
          <w:tcPr>
            <w:tcW w:w="7560" w:type="dxa"/>
            <w:gridSpan w:val="2"/>
            <w:vAlign w:val="center"/>
          </w:tcPr>
          <w:p w14:paraId="451D4236" w14:textId="0B428962" w:rsidR="00296184" w:rsidRDefault="00296184" w:rsidP="00296184">
            <w:pPr>
              <w:pStyle w:val="NormalArial"/>
            </w:pPr>
            <w:r>
              <w:t>To be determined</w:t>
            </w:r>
          </w:p>
        </w:tc>
      </w:tr>
      <w:tr w:rsidR="00296184" w:rsidRPr="00FE25A3" w14:paraId="0A95AE97" w14:textId="77777777" w:rsidTr="00BC2D06">
        <w:trPr>
          <w:trHeight w:val="518"/>
        </w:trPr>
        <w:tc>
          <w:tcPr>
            <w:tcW w:w="2880" w:type="dxa"/>
            <w:gridSpan w:val="2"/>
            <w:shd w:val="clear" w:color="auto" w:fill="FFFFFF"/>
            <w:vAlign w:val="center"/>
          </w:tcPr>
          <w:p w14:paraId="4A1F348D" w14:textId="129D1DD1" w:rsidR="00296184" w:rsidRPr="00FE25A3" w:rsidRDefault="00296184" w:rsidP="00296184">
            <w:pPr>
              <w:pStyle w:val="Header"/>
              <w:rPr>
                <w:bCs w:val="0"/>
              </w:rPr>
            </w:pPr>
            <w:r>
              <w:t>Priority and Rank Assigned</w:t>
            </w:r>
          </w:p>
        </w:tc>
        <w:tc>
          <w:tcPr>
            <w:tcW w:w="7560" w:type="dxa"/>
            <w:gridSpan w:val="2"/>
            <w:vAlign w:val="center"/>
          </w:tcPr>
          <w:p w14:paraId="2A2FE5F5" w14:textId="308D8AA8" w:rsidR="00296184" w:rsidRDefault="00296184" w:rsidP="00296184">
            <w:pPr>
              <w:pStyle w:val="NormalArial"/>
            </w:pPr>
            <w:r>
              <w:t>To be determined</w:t>
            </w:r>
          </w:p>
        </w:tc>
      </w:tr>
      <w:tr w:rsidR="009D17F0" w:rsidRPr="00FE25A3" w14:paraId="117EEC9D" w14:textId="77777777" w:rsidTr="00081AE7">
        <w:trPr>
          <w:trHeight w:val="1286"/>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FE25A3" w:rsidRDefault="0007682E" w:rsidP="00F44236">
            <w:pPr>
              <w:pStyle w:val="Header"/>
            </w:pPr>
            <w:r w:rsidRPr="00FE25A3">
              <w:t>Nodal Protocol Sections</w:t>
            </w:r>
            <w:r w:rsidR="009D17F0" w:rsidRPr="00FE25A3">
              <w:t xml:space="preserve"> Requiring Revision </w:t>
            </w:r>
          </w:p>
        </w:tc>
        <w:tc>
          <w:tcPr>
            <w:tcW w:w="7560" w:type="dxa"/>
            <w:gridSpan w:val="2"/>
            <w:tcBorders>
              <w:top w:val="single" w:sz="4" w:space="0" w:color="auto"/>
            </w:tcBorders>
            <w:vAlign w:val="center"/>
          </w:tcPr>
          <w:p w14:paraId="3356516F" w14:textId="20B46F8F" w:rsidR="00081AE7" w:rsidRPr="00FE25A3" w:rsidRDefault="00081AE7" w:rsidP="00F44236">
            <w:pPr>
              <w:pStyle w:val="NormalArial"/>
            </w:pPr>
            <w:r w:rsidRPr="00FE25A3">
              <w:t>6.5.7.6.2.4, Deployment and Recall of ERCOT Contingency Reserve Service</w:t>
            </w:r>
          </w:p>
        </w:tc>
      </w:tr>
      <w:tr w:rsidR="00C9766A" w:rsidRPr="00FE25A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FE25A3" w:rsidRDefault="00625E5D" w:rsidP="00625E5D">
            <w:pPr>
              <w:pStyle w:val="Header"/>
            </w:pPr>
            <w:r w:rsidRPr="00FE25A3">
              <w:t xml:space="preserve">Related Documents </w:t>
            </w:r>
            <w:r w:rsidR="00C9766A" w:rsidRPr="00FE25A3">
              <w:t xml:space="preserve">Requiring </w:t>
            </w:r>
            <w:r w:rsidRPr="00FE25A3">
              <w:t>Revision/</w:t>
            </w:r>
            <w:r w:rsidR="0017783C" w:rsidRPr="00FE25A3">
              <w:t>R</w:t>
            </w:r>
            <w:r w:rsidR="003069F4" w:rsidRPr="00FE25A3">
              <w:t>elated Revision Request</w:t>
            </w:r>
            <w:r w:rsidR="0007682E" w:rsidRPr="00FE25A3">
              <w:t>s</w:t>
            </w:r>
          </w:p>
        </w:tc>
        <w:tc>
          <w:tcPr>
            <w:tcW w:w="7560" w:type="dxa"/>
            <w:gridSpan w:val="2"/>
            <w:tcBorders>
              <w:bottom w:val="single" w:sz="4" w:space="0" w:color="auto"/>
            </w:tcBorders>
            <w:vAlign w:val="center"/>
          </w:tcPr>
          <w:p w14:paraId="5D9AA7D2" w14:textId="76DE37F7" w:rsidR="00C9766A" w:rsidRPr="00FE25A3" w:rsidRDefault="00291B80" w:rsidP="00176375">
            <w:pPr>
              <w:pStyle w:val="NormalArial"/>
              <w:spacing w:before="120" w:after="120"/>
            </w:pPr>
            <w:r w:rsidRPr="00FE25A3">
              <w:t>None</w:t>
            </w:r>
          </w:p>
        </w:tc>
      </w:tr>
      <w:tr w:rsidR="009D17F0" w:rsidRPr="00FE25A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EEB4E86" w:rsidR="00252B2B" w:rsidRPr="00252B2B" w:rsidRDefault="009D17F0" w:rsidP="004A6332">
            <w:pPr>
              <w:pStyle w:val="Header"/>
            </w:pPr>
            <w:r w:rsidRPr="00FE25A3">
              <w:t>Revision Description</w:t>
            </w:r>
          </w:p>
        </w:tc>
        <w:tc>
          <w:tcPr>
            <w:tcW w:w="7560" w:type="dxa"/>
            <w:gridSpan w:val="2"/>
            <w:tcBorders>
              <w:bottom w:val="single" w:sz="4" w:space="0" w:color="auto"/>
            </w:tcBorders>
            <w:vAlign w:val="center"/>
          </w:tcPr>
          <w:p w14:paraId="46000C2E" w14:textId="2375A05A" w:rsidR="001C22D1" w:rsidRPr="00FE25A3" w:rsidRDefault="00D30C89" w:rsidP="00176375">
            <w:pPr>
              <w:pStyle w:val="NormalArial"/>
              <w:spacing w:before="120" w:after="120"/>
            </w:pPr>
            <w:r w:rsidRPr="00FE25A3">
              <w:t>This Nodal Protocol Revision Request (NPRR)</w:t>
            </w:r>
            <w:r w:rsidR="00212CDF" w:rsidRPr="00FE25A3">
              <w:t xml:space="preserve"> requires</w:t>
            </w:r>
            <w:r w:rsidRPr="00FE25A3">
              <w:t xml:space="preserve"> Qualified Scheduling Entities (QSEs) to release some portion of the ERCOT Contingency Reserve Service (ECRS) energy to Security</w:t>
            </w:r>
            <w:r w:rsidR="006E42C1" w:rsidRPr="00FE25A3">
              <w:t>-</w:t>
            </w:r>
            <w:r w:rsidRPr="00FE25A3">
              <w:t>Constrained Economic Dispatch (SCED) without the need for ERCOT to issue a ECRS deployment instruction</w:t>
            </w:r>
            <w:r w:rsidR="00E71C39" w:rsidRPr="00FE25A3">
              <w:t>.</w:t>
            </w:r>
            <w:r w:rsidR="00C25D24" w:rsidRPr="00FE25A3">
              <w:t xml:space="preserve"> </w:t>
            </w:r>
            <w:r w:rsidRPr="00FE25A3">
              <w:t xml:space="preserve"> Any ECRS Ancillary Service Resource Responsibility assigned to Load Resources that are not </w:t>
            </w:r>
            <w:r w:rsidR="00C25D24" w:rsidRPr="00FE25A3">
              <w:t>C</w:t>
            </w:r>
            <w:r w:rsidRPr="00FE25A3">
              <w:t>ontrollable</w:t>
            </w:r>
            <w:r w:rsidR="00C25D24" w:rsidRPr="00FE25A3">
              <w:t xml:space="preserve"> Load Resources</w:t>
            </w:r>
            <w:r w:rsidRPr="00FE25A3">
              <w:t xml:space="preserve"> cannot be used to meet the Protocol-directed </w:t>
            </w:r>
            <w:r w:rsidR="009E3E67" w:rsidRPr="00FE25A3">
              <w:t xml:space="preserve">standing </w:t>
            </w:r>
            <w:r w:rsidRPr="00FE25A3">
              <w:t xml:space="preserve">partial ECRS deployment within that Operating Hour. </w:t>
            </w:r>
            <w:r w:rsidR="00C25D24" w:rsidRPr="00FE25A3">
              <w:t xml:space="preserve"> </w:t>
            </w:r>
            <w:r w:rsidRPr="00FE25A3">
              <w:t xml:space="preserve">The ECRS capacity that is not released subject to the </w:t>
            </w:r>
            <w:r w:rsidR="009E3E67" w:rsidRPr="00FE25A3">
              <w:t xml:space="preserve">new </w:t>
            </w:r>
            <w:r w:rsidRPr="00FE25A3">
              <w:t xml:space="preserve">provisions in </w:t>
            </w:r>
            <w:r w:rsidR="00C25D24" w:rsidRPr="00FE25A3">
              <w:t>p</w:t>
            </w:r>
            <w:r w:rsidRPr="00FE25A3">
              <w:t>aragraph (3) of Section 6.5.7.6.2.4 must respond to any ECRS deployment or recall instruction issued by ERCOT in accordance with the existing requirements in this section.</w:t>
            </w:r>
          </w:p>
          <w:p w14:paraId="7AE3472F" w14:textId="6DABD3A5" w:rsidR="009D17F0" w:rsidRPr="00FE25A3" w:rsidRDefault="001C22D1" w:rsidP="00176375">
            <w:pPr>
              <w:pStyle w:val="NormalArial"/>
              <w:spacing w:before="120" w:after="120"/>
            </w:pPr>
            <w:r w:rsidRPr="00FE25A3">
              <w:t>This NPRR also requires ERCOT to</w:t>
            </w:r>
            <w:r w:rsidR="00212CDF" w:rsidRPr="00FE25A3">
              <w:t>,</w:t>
            </w:r>
            <w:r w:rsidRPr="00FE25A3">
              <w:t xml:space="preserve"> at least on a monthly basis, determine and post the percentage of a QSE’s ECRS Ancillary Service Supply Responsibility for every Operating Hour that is required to be released to SCED in that Operating Hour as part of a Protocol-directed standing partial ECRS deployment Dispatch Instruction in </w:t>
            </w:r>
            <w:r w:rsidR="00C25D24" w:rsidRPr="00FE25A3">
              <w:t>p</w:t>
            </w:r>
            <w:r w:rsidRPr="00FE25A3">
              <w:t>aragraph (3) of Section 6.5.7.6.2.4.</w:t>
            </w:r>
          </w:p>
          <w:p w14:paraId="6A00AE95" w14:textId="390B79EC" w:rsidR="001C22D1" w:rsidRPr="00FE25A3" w:rsidRDefault="001C22D1" w:rsidP="001C22D1">
            <w:pPr>
              <w:pStyle w:val="NormalArial"/>
              <w:spacing w:before="120" w:after="120"/>
            </w:pPr>
            <w:r w:rsidRPr="00FE25A3">
              <w:t xml:space="preserve">There will not be any </w:t>
            </w:r>
            <w:r w:rsidR="009E3E67" w:rsidRPr="00FE25A3">
              <w:t>ERCOT system changes to systematically enforce these requirements</w:t>
            </w:r>
            <w:r w:rsidRPr="00FE25A3">
              <w:t xml:space="preserve">. The </w:t>
            </w:r>
            <w:r w:rsidR="009E3E67" w:rsidRPr="00FE25A3">
              <w:t xml:space="preserve">changes are expected to be behavioral for the QSEs and the </w:t>
            </w:r>
            <w:r w:rsidRPr="00FE25A3">
              <w:t xml:space="preserve">onus is on all QSEs </w:t>
            </w:r>
            <w:r w:rsidR="009E3E67" w:rsidRPr="00FE25A3">
              <w:t xml:space="preserve">providing </w:t>
            </w:r>
            <w:r w:rsidR="009E3E67" w:rsidRPr="00FE25A3">
              <w:lastRenderedPageBreak/>
              <w:t xml:space="preserve">ECRS </w:t>
            </w:r>
            <w:r w:rsidRPr="00FE25A3">
              <w:t>to make the changes needed to implement these new requirements.</w:t>
            </w:r>
          </w:p>
        </w:tc>
      </w:tr>
      <w:tr w:rsidR="009D17F0" w:rsidRPr="00FE25A3" w14:paraId="7C0519CA" w14:textId="77777777" w:rsidTr="00625E5D">
        <w:trPr>
          <w:trHeight w:val="518"/>
        </w:trPr>
        <w:tc>
          <w:tcPr>
            <w:tcW w:w="2880" w:type="dxa"/>
            <w:gridSpan w:val="2"/>
            <w:shd w:val="clear" w:color="auto" w:fill="FFFFFF"/>
            <w:vAlign w:val="center"/>
          </w:tcPr>
          <w:p w14:paraId="3F1E5650" w14:textId="77777777" w:rsidR="009D17F0" w:rsidRPr="00FE25A3" w:rsidRDefault="009D17F0" w:rsidP="00F44236">
            <w:pPr>
              <w:pStyle w:val="Header"/>
            </w:pPr>
            <w:r w:rsidRPr="00FE25A3">
              <w:lastRenderedPageBreak/>
              <w:t>Reason for Revision</w:t>
            </w:r>
          </w:p>
        </w:tc>
        <w:tc>
          <w:tcPr>
            <w:tcW w:w="7560" w:type="dxa"/>
            <w:gridSpan w:val="2"/>
            <w:vAlign w:val="center"/>
          </w:tcPr>
          <w:p w14:paraId="43F2A15B" w14:textId="5D4881E6" w:rsidR="00555554" w:rsidRPr="00FE25A3" w:rsidRDefault="00555554" w:rsidP="00555554">
            <w:pPr>
              <w:pStyle w:val="NormalArial"/>
              <w:tabs>
                <w:tab w:val="left" w:pos="432"/>
              </w:tabs>
              <w:spacing w:before="120"/>
              <w:ind w:left="432" w:hanging="432"/>
              <w:rPr>
                <w:rFonts w:cs="Arial"/>
                <w:color w:val="000000"/>
              </w:rPr>
            </w:pPr>
            <w:r w:rsidRPr="00FE25A3">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pt;height:15pt" o:ole="">
                  <v:imagedata r:id="rId9" o:title=""/>
                </v:shape>
                <w:control r:id="rId10" w:name="TextBox112" w:shapeid="_x0000_i1037"/>
              </w:object>
            </w:r>
            <w:r w:rsidRPr="00FE25A3">
              <w:t xml:space="preserve">  </w:t>
            </w:r>
            <w:hyperlink r:id="rId11" w:history="1">
              <w:r w:rsidRPr="00FE25A3">
                <w:rPr>
                  <w:rStyle w:val="Hyperlink"/>
                  <w:rFonts w:cs="Arial"/>
                </w:rPr>
                <w:t>Strategic Plan</w:t>
              </w:r>
            </w:hyperlink>
            <w:r w:rsidRPr="00FE25A3">
              <w:rPr>
                <w:rFonts w:cs="Arial"/>
                <w:color w:val="000000"/>
              </w:rPr>
              <w:t xml:space="preserve"> Objective 1 – Be an industry leader for grid reliability and resilience</w:t>
            </w:r>
          </w:p>
          <w:p w14:paraId="4E24F7A7" w14:textId="2F521F2F" w:rsidR="00555554" w:rsidRPr="00FE25A3" w:rsidRDefault="00555554" w:rsidP="00555554">
            <w:pPr>
              <w:pStyle w:val="NormalArial"/>
              <w:tabs>
                <w:tab w:val="left" w:pos="432"/>
              </w:tabs>
              <w:spacing w:before="120"/>
              <w:ind w:left="432" w:hanging="432"/>
              <w:rPr>
                <w:rFonts w:cs="Arial"/>
                <w:color w:val="000000"/>
              </w:rPr>
            </w:pPr>
            <w:r w:rsidRPr="00FE25A3">
              <w:object w:dxaOrig="225" w:dyaOrig="225" w14:anchorId="613324DE">
                <v:shape id="_x0000_i1039" type="#_x0000_t75" style="width:15.5pt;height:15pt" o:ole="">
                  <v:imagedata r:id="rId12" o:title=""/>
                </v:shape>
                <w:control r:id="rId13" w:name="TextBox17" w:shapeid="_x0000_i1039"/>
              </w:object>
            </w:r>
            <w:r w:rsidRPr="00FE25A3">
              <w:t xml:space="preserve">  </w:t>
            </w:r>
            <w:hyperlink r:id="rId14" w:history="1">
              <w:r w:rsidRPr="00FE25A3">
                <w:rPr>
                  <w:rStyle w:val="Hyperlink"/>
                  <w:rFonts w:cs="Arial"/>
                </w:rPr>
                <w:t>Strategic Plan</w:t>
              </w:r>
            </w:hyperlink>
            <w:r w:rsidRPr="00FE25A3">
              <w:rPr>
                <w:rFonts w:cs="Arial"/>
                <w:color w:val="000000"/>
              </w:rPr>
              <w:t xml:space="preserve"> Objective 2 - Enhance the ERCOT region’s economic competitiveness with respect to trends in wholesale power rates and retail electricity prices to consumers</w:t>
            </w:r>
          </w:p>
          <w:p w14:paraId="7B3D991B" w14:textId="4337B8EF" w:rsidR="00555554" w:rsidRPr="00FE25A3" w:rsidRDefault="00555554" w:rsidP="00555554">
            <w:pPr>
              <w:pStyle w:val="NormalArial"/>
              <w:spacing w:before="120"/>
              <w:ind w:left="432" w:hanging="432"/>
              <w:rPr>
                <w:rFonts w:cs="Arial"/>
                <w:color w:val="000000"/>
              </w:rPr>
            </w:pPr>
            <w:r w:rsidRPr="00FE25A3">
              <w:object w:dxaOrig="225" w:dyaOrig="225" w14:anchorId="021A3F14">
                <v:shape id="_x0000_i1041" type="#_x0000_t75" style="width:15.5pt;height:15pt" o:ole="">
                  <v:imagedata r:id="rId9" o:title=""/>
                </v:shape>
                <w:control r:id="rId15" w:name="TextBox122" w:shapeid="_x0000_i1041"/>
              </w:object>
            </w:r>
            <w:r w:rsidRPr="00FE25A3">
              <w:t xml:space="preserve">  </w:t>
            </w:r>
            <w:hyperlink r:id="rId16" w:history="1">
              <w:r w:rsidRPr="00FE25A3">
                <w:rPr>
                  <w:rStyle w:val="Hyperlink"/>
                  <w:rFonts w:cs="Arial"/>
                </w:rPr>
                <w:t>Strategic Plan</w:t>
              </w:r>
            </w:hyperlink>
            <w:r w:rsidRPr="00FE25A3">
              <w:rPr>
                <w:rFonts w:cs="Arial"/>
                <w:color w:val="000000"/>
              </w:rPr>
              <w:t xml:space="preserve"> Objective 3 - Advance ERCOT, Inc. as an independent leading industry expert and an employer of choice by fostering innovation, investing in our people, and emphasizing the importance of our mission</w:t>
            </w:r>
          </w:p>
          <w:p w14:paraId="0E922105" w14:textId="4D551546" w:rsidR="00E71C39" w:rsidRPr="00FE25A3" w:rsidRDefault="00E71C39" w:rsidP="00E71C39">
            <w:pPr>
              <w:pStyle w:val="NormalArial"/>
              <w:spacing w:before="120"/>
              <w:rPr>
                <w:iCs/>
                <w:kern w:val="24"/>
              </w:rPr>
            </w:pPr>
            <w:r w:rsidRPr="00FE25A3">
              <w:object w:dxaOrig="225" w:dyaOrig="225" w14:anchorId="200A7673">
                <v:shape id="_x0000_i1043" type="#_x0000_t75" style="width:15.5pt;height:15pt" o:ole="">
                  <v:imagedata r:id="rId9" o:title=""/>
                </v:shape>
                <w:control r:id="rId17" w:name="TextBox13" w:shapeid="_x0000_i1043"/>
              </w:object>
            </w:r>
            <w:r w:rsidRPr="00FE25A3">
              <w:t xml:space="preserve">  </w:t>
            </w:r>
            <w:r w:rsidR="00ED3965" w:rsidRPr="00FE25A3">
              <w:rPr>
                <w:iCs/>
                <w:kern w:val="24"/>
              </w:rPr>
              <w:t>General system and/or process improvement(s)</w:t>
            </w:r>
          </w:p>
          <w:p w14:paraId="17096D73" w14:textId="71B2084F" w:rsidR="00E71C39" w:rsidRPr="00FE25A3" w:rsidRDefault="00E71C39" w:rsidP="00E71C39">
            <w:pPr>
              <w:pStyle w:val="NormalArial"/>
              <w:spacing w:before="120"/>
              <w:rPr>
                <w:iCs/>
                <w:kern w:val="24"/>
              </w:rPr>
            </w:pPr>
            <w:r w:rsidRPr="00FE25A3">
              <w:object w:dxaOrig="225" w:dyaOrig="225" w14:anchorId="4C6ED319">
                <v:shape id="_x0000_i1045" type="#_x0000_t75" style="width:15.5pt;height:15pt" o:ole="">
                  <v:imagedata r:id="rId9" o:title=""/>
                </v:shape>
                <w:control r:id="rId18" w:name="TextBox14" w:shapeid="_x0000_i1045"/>
              </w:object>
            </w:r>
            <w:r w:rsidRPr="00FE25A3">
              <w:t xml:space="preserve">  </w:t>
            </w:r>
            <w:r w:rsidRPr="00FE25A3">
              <w:rPr>
                <w:iCs/>
                <w:kern w:val="24"/>
              </w:rPr>
              <w:t>Regulatory requirements</w:t>
            </w:r>
          </w:p>
          <w:p w14:paraId="5FB89AD5" w14:textId="4BC30C85" w:rsidR="00E71C39" w:rsidRPr="00FE25A3" w:rsidRDefault="00E71C39" w:rsidP="00E71C39">
            <w:pPr>
              <w:pStyle w:val="NormalArial"/>
              <w:spacing w:before="120"/>
              <w:rPr>
                <w:rFonts w:cs="Arial"/>
                <w:color w:val="000000"/>
              </w:rPr>
            </w:pPr>
            <w:r w:rsidRPr="00FE25A3">
              <w:object w:dxaOrig="225" w:dyaOrig="225" w14:anchorId="52A53E32">
                <v:shape id="_x0000_i1047" type="#_x0000_t75" style="width:15.5pt;height:15pt" o:ole="">
                  <v:imagedata r:id="rId9" o:title=""/>
                </v:shape>
                <w:control r:id="rId19" w:name="TextBox15" w:shapeid="_x0000_i1047"/>
              </w:object>
            </w:r>
            <w:r w:rsidRPr="00FE25A3">
              <w:t xml:space="preserve">  </w:t>
            </w:r>
            <w:r w:rsidR="00555554" w:rsidRPr="00FE25A3">
              <w:rPr>
                <w:rFonts w:cs="Arial"/>
                <w:color w:val="000000"/>
              </w:rPr>
              <w:t>ERCOT Board/PUCT Directive</w:t>
            </w:r>
          </w:p>
          <w:p w14:paraId="2CABC3A3" w14:textId="77777777" w:rsidR="00555554" w:rsidRPr="00FE25A3" w:rsidRDefault="00555554" w:rsidP="00E71C39">
            <w:pPr>
              <w:pStyle w:val="NormalArial"/>
              <w:rPr>
                <w:i/>
                <w:sz w:val="20"/>
                <w:szCs w:val="20"/>
              </w:rPr>
            </w:pPr>
          </w:p>
          <w:p w14:paraId="4818D736" w14:textId="34047D8E" w:rsidR="00555554" w:rsidRPr="00FE25A3" w:rsidRDefault="00E71C39" w:rsidP="00176375">
            <w:pPr>
              <w:pStyle w:val="NormalArial"/>
              <w:spacing w:after="120"/>
              <w:rPr>
                <w:i/>
                <w:sz w:val="20"/>
                <w:szCs w:val="20"/>
              </w:rPr>
            </w:pPr>
            <w:r w:rsidRPr="00FE25A3">
              <w:rPr>
                <w:i/>
                <w:sz w:val="20"/>
                <w:szCs w:val="20"/>
              </w:rPr>
              <w:t xml:space="preserve">(please select </w:t>
            </w:r>
            <w:r w:rsidR="00555554" w:rsidRPr="00FE25A3">
              <w:rPr>
                <w:i/>
                <w:sz w:val="20"/>
                <w:szCs w:val="20"/>
              </w:rPr>
              <w:t>ONLY ONE – if more than one apply, please select the ONE that is most relevant)</w:t>
            </w:r>
          </w:p>
        </w:tc>
      </w:tr>
      <w:tr w:rsidR="00625E5D" w:rsidRPr="00FE25A3" w14:paraId="3F80A5FA" w14:textId="77777777" w:rsidTr="00296184">
        <w:trPr>
          <w:trHeight w:val="518"/>
        </w:trPr>
        <w:tc>
          <w:tcPr>
            <w:tcW w:w="2880" w:type="dxa"/>
            <w:gridSpan w:val="2"/>
            <w:shd w:val="clear" w:color="auto" w:fill="FFFFFF"/>
            <w:vAlign w:val="center"/>
          </w:tcPr>
          <w:p w14:paraId="6ABB5F27" w14:textId="61EC6BB8" w:rsidR="00625E5D" w:rsidRPr="00FE25A3" w:rsidRDefault="00555554" w:rsidP="00F44236">
            <w:pPr>
              <w:pStyle w:val="Header"/>
            </w:pPr>
            <w:r w:rsidRPr="00FE25A3">
              <w:t>Justification of Reason for Revision and Market Impacts</w:t>
            </w:r>
          </w:p>
        </w:tc>
        <w:tc>
          <w:tcPr>
            <w:tcW w:w="7560" w:type="dxa"/>
            <w:gridSpan w:val="2"/>
            <w:vAlign w:val="center"/>
          </w:tcPr>
          <w:p w14:paraId="65E598F5" w14:textId="79A019B8" w:rsidR="00625E5D" w:rsidRPr="00FE25A3" w:rsidRDefault="00143961" w:rsidP="00625E5D">
            <w:pPr>
              <w:pStyle w:val="NormalArial"/>
              <w:spacing w:before="120" w:after="120"/>
            </w:pPr>
            <w:r w:rsidRPr="00FE25A3">
              <w:t>This NPRR is a follow up to NPRR1224, ECRS Manual Deployment Triggers</w:t>
            </w:r>
            <w:r w:rsidR="00F61B09">
              <w:t>.</w:t>
            </w:r>
            <w:r w:rsidR="00971D76">
              <w:t xml:space="preserve"> </w:t>
            </w:r>
            <w:r w:rsidR="00F61B09">
              <w:t xml:space="preserve"> This NPRR</w:t>
            </w:r>
            <w:r w:rsidR="00306793" w:rsidRPr="00FE25A3">
              <w:t xml:space="preserve"> proposes a mechanism to make a portion of ECRS available to SCED in every hour.</w:t>
            </w:r>
            <w:r w:rsidR="008D2DB1">
              <w:t xml:space="preserve"> </w:t>
            </w:r>
            <w:r w:rsidR="00F60478">
              <w:t>ERCOT expects the concept of an</w:t>
            </w:r>
            <w:r w:rsidR="00837C84">
              <w:t xml:space="preserve"> offer floor (or bid floor, as applicable) for ECRS </w:t>
            </w:r>
            <w:r w:rsidR="00F60478">
              <w:t xml:space="preserve">to be codified into the </w:t>
            </w:r>
            <w:r w:rsidR="004A6332">
              <w:t>P</w:t>
            </w:r>
            <w:r w:rsidR="00F60478">
              <w:t xml:space="preserve">rotocols as part of </w:t>
            </w:r>
            <w:r w:rsidR="00837C84">
              <w:t>NPRR1224</w:t>
            </w:r>
            <w:r w:rsidR="00F60478">
              <w:t xml:space="preserve"> that is currently in the </w:t>
            </w:r>
            <w:r w:rsidR="004A6332">
              <w:t>s</w:t>
            </w:r>
            <w:r w:rsidR="00F60478">
              <w:t>takeholder process and hence is not including any language edit related to that concept in this NPRR.</w:t>
            </w:r>
          </w:p>
          <w:p w14:paraId="76F53EB4" w14:textId="69BB2B0B" w:rsidR="00DA2D0C" w:rsidRPr="00FE25A3" w:rsidRDefault="00DA2D0C" w:rsidP="00DA2D0C">
            <w:pPr>
              <w:pStyle w:val="NormalArial"/>
              <w:spacing w:before="120" w:after="120"/>
            </w:pPr>
            <w:r w:rsidRPr="00FE25A3">
              <w:t xml:space="preserve">ERCOT notes that some of the concerns the Independent Market Monitor (IMM) raised </w:t>
            </w:r>
            <w:r w:rsidR="00A65CA6" w:rsidRPr="00FE25A3">
              <w:t>through</w:t>
            </w:r>
            <w:r w:rsidRPr="00FE25A3">
              <w:t xml:space="preserve"> its analysis on the impact of ECRS were related to the methodology used to compute ECRS quantities in 2024. While ERCOT and the IMM have not reached consensus on this topic, ERCOT notes that with the pace at which ERCOT’s grid is expected to transform, a holistic review of the entire A</w:t>
            </w:r>
            <w:r w:rsidR="003B5F31" w:rsidRPr="00FE25A3">
              <w:t xml:space="preserve">ncillary </w:t>
            </w:r>
            <w:r w:rsidRPr="00FE25A3">
              <w:t>S</w:t>
            </w:r>
            <w:r w:rsidR="003B5F31" w:rsidRPr="00FE25A3">
              <w:t>ervice</w:t>
            </w:r>
            <w:r w:rsidRPr="00FE25A3">
              <w:t xml:space="preserve"> Methodology will soon be necessary to ensure that this procedure is able to appropriately account </w:t>
            </w:r>
            <w:r w:rsidR="00100C04" w:rsidRPr="00FE25A3">
              <w:t xml:space="preserve">for </w:t>
            </w:r>
            <w:r w:rsidRPr="00FE25A3">
              <w:t>the risk</w:t>
            </w:r>
            <w:r w:rsidR="00100C04" w:rsidRPr="00FE25A3">
              <w:t>s</w:t>
            </w:r>
            <w:r w:rsidRPr="00FE25A3">
              <w:t xml:space="preserve"> that impact reliability for a typical day </w:t>
            </w:r>
            <w:r w:rsidR="003B5F31" w:rsidRPr="00FE25A3">
              <w:t>versus</w:t>
            </w:r>
            <w:r w:rsidRPr="00FE25A3">
              <w:t xml:space="preserve"> a non-typical day while appropriately tak</w:t>
            </w:r>
            <w:r w:rsidR="003B5F31" w:rsidRPr="00FE25A3">
              <w:t>ing</w:t>
            </w:r>
            <w:r w:rsidRPr="00FE25A3">
              <w:t xml:space="preserve"> into the account the prevailing reliability operating practices.</w:t>
            </w:r>
            <w:r w:rsidR="002A5744">
              <w:t xml:space="preserve"> </w:t>
            </w:r>
            <w:r w:rsidRPr="00FE25A3">
              <w:t xml:space="preserve"> In ERCOT’s opinion</w:t>
            </w:r>
            <w:r w:rsidR="002A5744">
              <w:t>,</w:t>
            </w:r>
            <w:r w:rsidRPr="00FE25A3">
              <w:t xml:space="preserve"> some of the IMM’s concerns related to ECRS methodology </w:t>
            </w:r>
            <w:r w:rsidR="00831F54" w:rsidRPr="00FE25A3">
              <w:t>are</w:t>
            </w:r>
            <w:r w:rsidRPr="00FE25A3">
              <w:t xml:space="preserve"> better addressed as a part of this holistic review.</w:t>
            </w:r>
            <w:r w:rsidR="002A5744">
              <w:t xml:space="preserve"> </w:t>
            </w:r>
            <w:r w:rsidR="00A65CA6" w:rsidRPr="00FE25A3">
              <w:t xml:space="preserve"> In this regard, ERCOT considers the A</w:t>
            </w:r>
            <w:r w:rsidR="003B5F31" w:rsidRPr="00FE25A3">
              <w:t xml:space="preserve">ncillary </w:t>
            </w:r>
            <w:r w:rsidR="00A65CA6" w:rsidRPr="00FE25A3">
              <w:t>S</w:t>
            </w:r>
            <w:r w:rsidR="003B5F31" w:rsidRPr="00FE25A3">
              <w:t>ervice</w:t>
            </w:r>
            <w:r w:rsidR="00A65CA6" w:rsidRPr="00FE25A3">
              <w:t xml:space="preserve"> study </w:t>
            </w:r>
            <w:r w:rsidR="00903286">
              <w:t xml:space="preserve">required by Public Utility Regulatory Act </w:t>
            </w:r>
            <w:r w:rsidR="00903286">
              <w:rPr>
                <w:rFonts w:cs="Arial"/>
              </w:rPr>
              <w:t>§</w:t>
            </w:r>
            <w:r w:rsidR="00903286">
              <w:t xml:space="preserve"> </w:t>
            </w:r>
            <w:r w:rsidR="009574B4">
              <w:t>35.004(g)</w:t>
            </w:r>
            <w:r w:rsidR="00903286">
              <w:t xml:space="preserve"> </w:t>
            </w:r>
            <w:r w:rsidR="00A65CA6" w:rsidRPr="00FE25A3">
              <w:t>a good avenue to start this discussion but given its timeline ERCOT also notes that this study may not be the sole avenue for such a discussion.</w:t>
            </w:r>
          </w:p>
          <w:p w14:paraId="313E5647" w14:textId="0217B1FF" w:rsidR="00C0669A" w:rsidRPr="00FE25A3" w:rsidRDefault="00C0669A" w:rsidP="00DA2D0C">
            <w:pPr>
              <w:pStyle w:val="NormalArial"/>
              <w:spacing w:before="120" w:after="120"/>
              <w:rPr>
                <w:iCs/>
                <w:kern w:val="24"/>
              </w:rPr>
            </w:pPr>
            <w:r w:rsidRPr="00FE25A3">
              <w:rPr>
                <w:iCs/>
                <w:kern w:val="24"/>
              </w:rPr>
              <w:lastRenderedPageBreak/>
              <w:t>ERCOT appreciates the feedback that has been received on this important topic and looks forward to continu</w:t>
            </w:r>
            <w:r w:rsidR="00252B2B">
              <w:rPr>
                <w:iCs/>
                <w:kern w:val="24"/>
              </w:rPr>
              <w:t>ing</w:t>
            </w:r>
            <w:r w:rsidRPr="00FE25A3">
              <w:rPr>
                <w:iCs/>
                <w:kern w:val="24"/>
              </w:rPr>
              <w:t xml:space="preserve"> </w:t>
            </w:r>
            <w:r w:rsidR="00252B2B">
              <w:rPr>
                <w:iCs/>
                <w:kern w:val="24"/>
              </w:rPr>
              <w:t xml:space="preserve">to </w:t>
            </w:r>
            <w:r w:rsidRPr="00FE25A3">
              <w:rPr>
                <w:iCs/>
                <w:kern w:val="24"/>
              </w:rPr>
              <w:t xml:space="preserve">discuss it further with </w:t>
            </w:r>
            <w:r w:rsidR="002A5744">
              <w:rPr>
                <w:iCs/>
                <w:kern w:val="24"/>
              </w:rPr>
              <w:t>s</w:t>
            </w:r>
            <w:r w:rsidRPr="00FE25A3">
              <w:rPr>
                <w:iCs/>
                <w:kern w:val="24"/>
              </w:rPr>
              <w:t>takeholders.</w:t>
            </w:r>
          </w:p>
        </w:tc>
      </w:tr>
      <w:tr w:rsidR="00296184" w:rsidRPr="00FE25A3" w14:paraId="12055D1E" w14:textId="77777777" w:rsidTr="00296184">
        <w:trPr>
          <w:trHeight w:val="518"/>
        </w:trPr>
        <w:tc>
          <w:tcPr>
            <w:tcW w:w="2880" w:type="dxa"/>
            <w:gridSpan w:val="2"/>
            <w:shd w:val="clear" w:color="auto" w:fill="FFFFFF"/>
            <w:vAlign w:val="center"/>
          </w:tcPr>
          <w:p w14:paraId="6E2ED179" w14:textId="6D960C0A" w:rsidR="00296184" w:rsidRPr="00FE25A3" w:rsidRDefault="00296184" w:rsidP="00296184">
            <w:pPr>
              <w:pStyle w:val="Header"/>
            </w:pPr>
            <w:r w:rsidRPr="00450880">
              <w:lastRenderedPageBreak/>
              <w:t>PRS Decision</w:t>
            </w:r>
          </w:p>
        </w:tc>
        <w:tc>
          <w:tcPr>
            <w:tcW w:w="7560" w:type="dxa"/>
            <w:gridSpan w:val="2"/>
            <w:vAlign w:val="center"/>
          </w:tcPr>
          <w:p w14:paraId="1526F157" w14:textId="195AB367" w:rsidR="00296184" w:rsidRPr="00FE25A3" w:rsidRDefault="00296184" w:rsidP="00296184">
            <w:pPr>
              <w:pStyle w:val="NormalArial"/>
              <w:spacing w:before="120" w:after="120"/>
            </w:pPr>
            <w:r>
              <w:t>On 6/13/24, PRS voted unanimously to table NPRR1232 and refer the issue to WMS.  All Market Segments participated in the vote.</w:t>
            </w:r>
          </w:p>
        </w:tc>
      </w:tr>
      <w:tr w:rsidR="00296184" w:rsidRPr="00FE25A3" w14:paraId="61AEA271" w14:textId="77777777" w:rsidTr="00BC2D06">
        <w:trPr>
          <w:trHeight w:val="518"/>
        </w:trPr>
        <w:tc>
          <w:tcPr>
            <w:tcW w:w="2880" w:type="dxa"/>
            <w:gridSpan w:val="2"/>
            <w:tcBorders>
              <w:bottom w:val="single" w:sz="4" w:space="0" w:color="auto"/>
            </w:tcBorders>
            <w:shd w:val="clear" w:color="auto" w:fill="FFFFFF"/>
            <w:vAlign w:val="center"/>
          </w:tcPr>
          <w:p w14:paraId="232EA997" w14:textId="5A58851C" w:rsidR="00296184" w:rsidRPr="00FE25A3" w:rsidRDefault="00296184" w:rsidP="00296184">
            <w:pPr>
              <w:pStyle w:val="Header"/>
            </w:pPr>
            <w:r w:rsidRPr="00450880">
              <w:t>Summary of PRS Discussion</w:t>
            </w:r>
          </w:p>
        </w:tc>
        <w:tc>
          <w:tcPr>
            <w:tcW w:w="7560" w:type="dxa"/>
            <w:gridSpan w:val="2"/>
            <w:tcBorders>
              <w:bottom w:val="single" w:sz="4" w:space="0" w:color="auto"/>
            </w:tcBorders>
            <w:vAlign w:val="center"/>
          </w:tcPr>
          <w:p w14:paraId="502CCC83" w14:textId="729B8DC5" w:rsidR="00296184" w:rsidRPr="00FE25A3" w:rsidRDefault="00296184" w:rsidP="00296184">
            <w:pPr>
              <w:pStyle w:val="NormalArial"/>
              <w:spacing w:before="120" w:after="120"/>
            </w:pPr>
            <w:r>
              <w:t>On 6/13/24, the ERCOT staff provided an overview of NPRR1232.  Participants discussed the ECRS changes (particularly the offer floor for ECRS) underway via NPRR1224 and concerns from QSEs regarding system and/or process changes they may need to implement NPRR1232.</w:t>
            </w:r>
          </w:p>
        </w:tc>
      </w:tr>
    </w:tbl>
    <w:p w14:paraId="6D3DFC35" w14:textId="77777777" w:rsidR="006F04AA" w:rsidRDefault="006F04AA" w:rsidP="006F04A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04AA" w:rsidRPr="00895AB9" w14:paraId="1ADA9BCF" w14:textId="77777777" w:rsidTr="005A00E8">
        <w:trPr>
          <w:trHeight w:val="432"/>
        </w:trPr>
        <w:tc>
          <w:tcPr>
            <w:tcW w:w="10440" w:type="dxa"/>
            <w:gridSpan w:val="2"/>
            <w:shd w:val="clear" w:color="auto" w:fill="FFFFFF"/>
            <w:vAlign w:val="center"/>
          </w:tcPr>
          <w:p w14:paraId="7E0181B9" w14:textId="77777777" w:rsidR="006F04AA" w:rsidRPr="00895AB9" w:rsidRDefault="006F04AA" w:rsidP="005A00E8">
            <w:pPr>
              <w:pStyle w:val="NormalArial"/>
              <w:ind w:hanging="2"/>
              <w:jc w:val="center"/>
              <w:rPr>
                <w:b/>
              </w:rPr>
            </w:pPr>
            <w:r>
              <w:rPr>
                <w:b/>
              </w:rPr>
              <w:t>Opinions</w:t>
            </w:r>
          </w:p>
        </w:tc>
      </w:tr>
      <w:tr w:rsidR="006F04AA" w:rsidRPr="00550B01" w14:paraId="623C2C24" w14:textId="77777777" w:rsidTr="005A00E8">
        <w:trPr>
          <w:trHeight w:val="432"/>
        </w:trPr>
        <w:tc>
          <w:tcPr>
            <w:tcW w:w="2880" w:type="dxa"/>
            <w:shd w:val="clear" w:color="auto" w:fill="FFFFFF"/>
            <w:vAlign w:val="center"/>
          </w:tcPr>
          <w:p w14:paraId="4F980294" w14:textId="77777777" w:rsidR="006F04AA" w:rsidRPr="00F6614D" w:rsidRDefault="006F04AA" w:rsidP="005A00E8">
            <w:pPr>
              <w:pStyle w:val="Header"/>
              <w:ind w:hanging="2"/>
            </w:pPr>
            <w:r w:rsidRPr="00F6614D">
              <w:t>Credit Review</w:t>
            </w:r>
          </w:p>
        </w:tc>
        <w:tc>
          <w:tcPr>
            <w:tcW w:w="7560" w:type="dxa"/>
            <w:vAlign w:val="center"/>
          </w:tcPr>
          <w:p w14:paraId="15A7D251" w14:textId="77777777" w:rsidR="006F04AA" w:rsidRPr="00550B01" w:rsidRDefault="006F04AA" w:rsidP="005A00E8">
            <w:pPr>
              <w:pStyle w:val="NormalArial"/>
              <w:spacing w:before="120" w:after="120"/>
              <w:ind w:hanging="2"/>
            </w:pPr>
            <w:r w:rsidRPr="00550B01">
              <w:t>To be determined</w:t>
            </w:r>
          </w:p>
        </w:tc>
      </w:tr>
      <w:tr w:rsidR="006F04AA" w:rsidRPr="00F6614D" w14:paraId="1C2A5688" w14:textId="77777777" w:rsidTr="005A00E8">
        <w:trPr>
          <w:trHeight w:val="432"/>
        </w:trPr>
        <w:tc>
          <w:tcPr>
            <w:tcW w:w="2880" w:type="dxa"/>
            <w:shd w:val="clear" w:color="auto" w:fill="FFFFFF"/>
            <w:vAlign w:val="center"/>
          </w:tcPr>
          <w:p w14:paraId="39763C31" w14:textId="77777777" w:rsidR="006F04AA" w:rsidRPr="00F6614D" w:rsidRDefault="006F04AA" w:rsidP="005A00E8">
            <w:pPr>
              <w:pStyle w:val="Header"/>
              <w:ind w:hanging="2"/>
            </w:pPr>
            <w:r>
              <w:t xml:space="preserve">Independent Market Monitor </w:t>
            </w:r>
            <w:r w:rsidRPr="00F6614D">
              <w:t>Opinion</w:t>
            </w:r>
          </w:p>
        </w:tc>
        <w:tc>
          <w:tcPr>
            <w:tcW w:w="7560" w:type="dxa"/>
            <w:vAlign w:val="center"/>
          </w:tcPr>
          <w:p w14:paraId="07EFF8D9" w14:textId="77777777" w:rsidR="006F04AA" w:rsidRPr="00F6614D" w:rsidRDefault="006F04AA" w:rsidP="005A00E8">
            <w:pPr>
              <w:pStyle w:val="NormalArial"/>
              <w:spacing w:before="120" w:after="120"/>
              <w:ind w:hanging="2"/>
              <w:rPr>
                <w:b/>
                <w:bCs/>
              </w:rPr>
            </w:pPr>
            <w:r w:rsidRPr="00550B01">
              <w:t>To be determined</w:t>
            </w:r>
          </w:p>
        </w:tc>
      </w:tr>
      <w:tr w:rsidR="006F04AA" w:rsidRPr="00F6614D" w14:paraId="689985F8" w14:textId="77777777" w:rsidTr="005A00E8">
        <w:trPr>
          <w:trHeight w:val="432"/>
        </w:trPr>
        <w:tc>
          <w:tcPr>
            <w:tcW w:w="2880" w:type="dxa"/>
            <w:shd w:val="clear" w:color="auto" w:fill="FFFFFF"/>
            <w:vAlign w:val="center"/>
          </w:tcPr>
          <w:p w14:paraId="1F464DA4" w14:textId="77777777" w:rsidR="006F04AA" w:rsidRPr="00F6614D" w:rsidRDefault="006F04AA" w:rsidP="005A00E8">
            <w:pPr>
              <w:pStyle w:val="Header"/>
              <w:ind w:hanging="2"/>
            </w:pPr>
            <w:r w:rsidRPr="00F6614D">
              <w:t>ERCOT Opinion</w:t>
            </w:r>
          </w:p>
        </w:tc>
        <w:tc>
          <w:tcPr>
            <w:tcW w:w="7560" w:type="dxa"/>
            <w:vAlign w:val="center"/>
          </w:tcPr>
          <w:p w14:paraId="671D42D3" w14:textId="77777777" w:rsidR="006F04AA" w:rsidRPr="00F6614D" w:rsidRDefault="006F04AA" w:rsidP="005A00E8">
            <w:pPr>
              <w:pStyle w:val="NormalArial"/>
              <w:spacing w:before="120" w:after="120"/>
              <w:ind w:hanging="2"/>
              <w:rPr>
                <w:b/>
                <w:bCs/>
              </w:rPr>
            </w:pPr>
            <w:r w:rsidRPr="00550B01">
              <w:t>To be determined</w:t>
            </w:r>
          </w:p>
        </w:tc>
      </w:tr>
      <w:tr w:rsidR="006F04AA" w:rsidRPr="00F6614D" w14:paraId="61FA5CC7" w14:textId="77777777" w:rsidTr="005A00E8">
        <w:trPr>
          <w:trHeight w:val="432"/>
        </w:trPr>
        <w:tc>
          <w:tcPr>
            <w:tcW w:w="2880" w:type="dxa"/>
            <w:shd w:val="clear" w:color="auto" w:fill="FFFFFF"/>
            <w:vAlign w:val="center"/>
          </w:tcPr>
          <w:p w14:paraId="64B57BD2" w14:textId="77777777" w:rsidR="006F04AA" w:rsidRPr="00F6614D" w:rsidRDefault="006F04AA" w:rsidP="005A00E8">
            <w:pPr>
              <w:pStyle w:val="Header"/>
              <w:ind w:hanging="2"/>
            </w:pPr>
            <w:r w:rsidRPr="00F6614D">
              <w:t>ERCOT Market Impact Statement</w:t>
            </w:r>
          </w:p>
        </w:tc>
        <w:tc>
          <w:tcPr>
            <w:tcW w:w="7560" w:type="dxa"/>
            <w:vAlign w:val="center"/>
          </w:tcPr>
          <w:p w14:paraId="215C0361" w14:textId="77777777" w:rsidR="006F04AA" w:rsidRPr="00F6614D" w:rsidRDefault="006F04AA" w:rsidP="005A00E8">
            <w:pPr>
              <w:pStyle w:val="NormalArial"/>
              <w:spacing w:before="120" w:after="120"/>
              <w:ind w:hanging="2"/>
              <w:rPr>
                <w:b/>
                <w:bCs/>
              </w:rPr>
            </w:pPr>
            <w:r w:rsidRPr="00550B01">
              <w:t>To be determined</w:t>
            </w:r>
          </w:p>
        </w:tc>
      </w:tr>
    </w:tbl>
    <w:p w14:paraId="456C4CE6" w14:textId="77777777" w:rsidR="00D85807" w:rsidRPr="00FE25A3"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FE25A3"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FE25A3" w:rsidRDefault="009A3772" w:rsidP="00176375">
            <w:pPr>
              <w:pStyle w:val="Header"/>
              <w:jc w:val="center"/>
              <w:rPr>
                <w:bCs w:val="0"/>
              </w:rPr>
            </w:pPr>
            <w:bookmarkStart w:id="0" w:name="_Hlk154568842"/>
            <w:r w:rsidRPr="00FE25A3">
              <w:t>Sponsor</w:t>
            </w:r>
          </w:p>
        </w:tc>
      </w:tr>
      <w:tr w:rsidR="009A3772" w:rsidRPr="00FE25A3" w14:paraId="18960E6E" w14:textId="77777777" w:rsidTr="00D176CF">
        <w:trPr>
          <w:cantSplit/>
          <w:trHeight w:val="432"/>
        </w:trPr>
        <w:tc>
          <w:tcPr>
            <w:tcW w:w="2880" w:type="dxa"/>
            <w:shd w:val="clear" w:color="auto" w:fill="FFFFFF"/>
            <w:vAlign w:val="center"/>
          </w:tcPr>
          <w:p w14:paraId="3D988A51" w14:textId="751CBC44" w:rsidR="00176375" w:rsidRPr="00FE25A3" w:rsidRDefault="009A3772" w:rsidP="00176375">
            <w:pPr>
              <w:pStyle w:val="Header"/>
              <w:rPr>
                <w:bCs w:val="0"/>
              </w:rPr>
            </w:pPr>
            <w:r w:rsidRPr="00FE25A3">
              <w:rPr>
                <w:bCs w:val="0"/>
              </w:rPr>
              <w:t>Name</w:t>
            </w:r>
          </w:p>
        </w:tc>
        <w:tc>
          <w:tcPr>
            <w:tcW w:w="7560" w:type="dxa"/>
            <w:vAlign w:val="center"/>
          </w:tcPr>
          <w:p w14:paraId="1FFF1A06" w14:textId="642AAFDF" w:rsidR="009A3772" w:rsidRPr="00FE25A3" w:rsidRDefault="00C25D24">
            <w:pPr>
              <w:pStyle w:val="NormalArial"/>
            </w:pPr>
            <w:r w:rsidRPr="00FE25A3">
              <w:t>Nitika Mago</w:t>
            </w:r>
          </w:p>
        </w:tc>
      </w:tr>
      <w:tr w:rsidR="009A3772" w:rsidRPr="00FE25A3" w14:paraId="7FB64D61" w14:textId="77777777" w:rsidTr="00D176CF">
        <w:trPr>
          <w:cantSplit/>
          <w:trHeight w:val="432"/>
        </w:trPr>
        <w:tc>
          <w:tcPr>
            <w:tcW w:w="2880" w:type="dxa"/>
            <w:shd w:val="clear" w:color="auto" w:fill="FFFFFF"/>
            <w:vAlign w:val="center"/>
          </w:tcPr>
          <w:p w14:paraId="4FB458EB" w14:textId="77777777" w:rsidR="009A3772" w:rsidRPr="00FE25A3" w:rsidRDefault="009A3772">
            <w:pPr>
              <w:pStyle w:val="Header"/>
              <w:rPr>
                <w:bCs w:val="0"/>
              </w:rPr>
            </w:pPr>
            <w:r w:rsidRPr="00FE25A3">
              <w:rPr>
                <w:bCs w:val="0"/>
              </w:rPr>
              <w:t>E-mail Address</w:t>
            </w:r>
          </w:p>
        </w:tc>
        <w:tc>
          <w:tcPr>
            <w:tcW w:w="7560" w:type="dxa"/>
            <w:vAlign w:val="center"/>
          </w:tcPr>
          <w:p w14:paraId="54C409BC" w14:textId="145117E8" w:rsidR="009A3772" w:rsidRPr="00FE25A3" w:rsidRDefault="006F04AA">
            <w:pPr>
              <w:pStyle w:val="NormalArial"/>
            </w:pPr>
            <w:hyperlink r:id="rId20" w:history="1">
              <w:r w:rsidR="00FE25A3" w:rsidRPr="00FE25A3">
                <w:rPr>
                  <w:rStyle w:val="Hyperlink"/>
                </w:rPr>
                <w:t>nitika.mago@ercot.com</w:t>
              </w:r>
            </w:hyperlink>
          </w:p>
        </w:tc>
      </w:tr>
      <w:tr w:rsidR="009A3772" w:rsidRPr="00FE25A3" w14:paraId="343A715E" w14:textId="77777777" w:rsidTr="00D176CF">
        <w:trPr>
          <w:cantSplit/>
          <w:trHeight w:val="432"/>
        </w:trPr>
        <w:tc>
          <w:tcPr>
            <w:tcW w:w="2880" w:type="dxa"/>
            <w:shd w:val="clear" w:color="auto" w:fill="FFFFFF"/>
            <w:vAlign w:val="center"/>
          </w:tcPr>
          <w:p w14:paraId="0FC38B83" w14:textId="77777777" w:rsidR="009A3772" w:rsidRPr="00FE25A3" w:rsidRDefault="009A3772">
            <w:pPr>
              <w:pStyle w:val="Header"/>
              <w:rPr>
                <w:bCs w:val="0"/>
              </w:rPr>
            </w:pPr>
            <w:r w:rsidRPr="00FE25A3">
              <w:rPr>
                <w:bCs w:val="0"/>
              </w:rPr>
              <w:t>Company</w:t>
            </w:r>
          </w:p>
        </w:tc>
        <w:tc>
          <w:tcPr>
            <w:tcW w:w="7560" w:type="dxa"/>
            <w:vAlign w:val="center"/>
          </w:tcPr>
          <w:p w14:paraId="5BCBCB13" w14:textId="233E2A08" w:rsidR="009A3772" w:rsidRPr="00FE25A3" w:rsidRDefault="00C25D24">
            <w:pPr>
              <w:pStyle w:val="NormalArial"/>
            </w:pPr>
            <w:r w:rsidRPr="00FE25A3">
              <w:t>ERCOT</w:t>
            </w:r>
          </w:p>
        </w:tc>
      </w:tr>
      <w:tr w:rsidR="009A3772" w:rsidRPr="00FE25A3"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FE25A3" w:rsidRDefault="009A3772">
            <w:pPr>
              <w:pStyle w:val="Header"/>
              <w:rPr>
                <w:bCs w:val="0"/>
              </w:rPr>
            </w:pPr>
            <w:r w:rsidRPr="00FE25A3">
              <w:rPr>
                <w:bCs w:val="0"/>
              </w:rPr>
              <w:t>Phone Number</w:t>
            </w:r>
          </w:p>
        </w:tc>
        <w:tc>
          <w:tcPr>
            <w:tcW w:w="7560" w:type="dxa"/>
            <w:tcBorders>
              <w:bottom w:val="single" w:sz="4" w:space="0" w:color="auto"/>
            </w:tcBorders>
            <w:vAlign w:val="center"/>
          </w:tcPr>
          <w:p w14:paraId="69130F99" w14:textId="2C89C5C4" w:rsidR="009A3772" w:rsidRPr="00FE25A3" w:rsidRDefault="00FE25A3">
            <w:pPr>
              <w:pStyle w:val="NormalArial"/>
            </w:pPr>
            <w:r w:rsidRPr="00FE25A3">
              <w:t>512-248-6601</w:t>
            </w:r>
          </w:p>
        </w:tc>
      </w:tr>
      <w:tr w:rsidR="009A3772" w:rsidRPr="00FE25A3" w14:paraId="5A40C307" w14:textId="77777777" w:rsidTr="00D176CF">
        <w:trPr>
          <w:cantSplit/>
          <w:trHeight w:val="432"/>
        </w:trPr>
        <w:tc>
          <w:tcPr>
            <w:tcW w:w="2880" w:type="dxa"/>
            <w:shd w:val="clear" w:color="auto" w:fill="FFFFFF"/>
            <w:vAlign w:val="center"/>
          </w:tcPr>
          <w:p w14:paraId="0D6A67F9" w14:textId="77777777" w:rsidR="009A3772" w:rsidRPr="00FE25A3" w:rsidRDefault="009A3772">
            <w:pPr>
              <w:pStyle w:val="Header"/>
              <w:rPr>
                <w:bCs w:val="0"/>
              </w:rPr>
            </w:pPr>
            <w:r w:rsidRPr="00FE25A3">
              <w:rPr>
                <w:bCs w:val="0"/>
              </w:rPr>
              <w:t>Cell Number</w:t>
            </w:r>
          </w:p>
        </w:tc>
        <w:tc>
          <w:tcPr>
            <w:tcW w:w="7560" w:type="dxa"/>
            <w:vAlign w:val="center"/>
          </w:tcPr>
          <w:p w14:paraId="46237B5F" w14:textId="77777777" w:rsidR="009A3772" w:rsidRPr="00FE25A3" w:rsidRDefault="009A3772">
            <w:pPr>
              <w:pStyle w:val="NormalArial"/>
            </w:pPr>
          </w:p>
        </w:tc>
      </w:tr>
      <w:tr w:rsidR="009A3772" w:rsidRPr="00FE25A3"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FE25A3" w:rsidRDefault="009A3772">
            <w:pPr>
              <w:pStyle w:val="Header"/>
              <w:rPr>
                <w:bCs w:val="0"/>
              </w:rPr>
            </w:pPr>
            <w:r w:rsidRPr="00FE25A3">
              <w:rPr>
                <w:bCs w:val="0"/>
              </w:rPr>
              <w:t>Market Segment</w:t>
            </w:r>
          </w:p>
        </w:tc>
        <w:tc>
          <w:tcPr>
            <w:tcW w:w="7560" w:type="dxa"/>
            <w:tcBorders>
              <w:bottom w:val="single" w:sz="4" w:space="0" w:color="auto"/>
            </w:tcBorders>
            <w:vAlign w:val="center"/>
          </w:tcPr>
          <w:p w14:paraId="2A021FEE" w14:textId="1A7AEB0A" w:rsidR="009A3772" w:rsidRPr="00FE25A3" w:rsidRDefault="00C25D24">
            <w:pPr>
              <w:pStyle w:val="NormalArial"/>
            </w:pPr>
            <w:r w:rsidRPr="00FE25A3">
              <w:t>Not applicable</w:t>
            </w:r>
          </w:p>
        </w:tc>
      </w:tr>
      <w:bookmarkEnd w:id="0"/>
    </w:tbl>
    <w:p w14:paraId="59629A3C" w14:textId="77777777" w:rsidR="009A3772" w:rsidRPr="00FE25A3"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FE25A3" w14:paraId="13F6A781" w14:textId="77777777" w:rsidTr="00D176CF">
        <w:trPr>
          <w:cantSplit/>
          <w:trHeight w:val="432"/>
        </w:trPr>
        <w:tc>
          <w:tcPr>
            <w:tcW w:w="10440" w:type="dxa"/>
            <w:gridSpan w:val="2"/>
            <w:vAlign w:val="center"/>
          </w:tcPr>
          <w:p w14:paraId="36C3E360" w14:textId="77777777" w:rsidR="009A3772" w:rsidRPr="00FE25A3" w:rsidRDefault="009A3772" w:rsidP="007C199B">
            <w:pPr>
              <w:pStyle w:val="NormalArial"/>
              <w:jc w:val="center"/>
              <w:rPr>
                <w:b/>
              </w:rPr>
            </w:pPr>
            <w:r w:rsidRPr="00FE25A3">
              <w:rPr>
                <w:b/>
              </w:rPr>
              <w:t>Market Rules Staff Contact</w:t>
            </w:r>
          </w:p>
        </w:tc>
      </w:tr>
      <w:tr w:rsidR="009A3772" w:rsidRPr="00FE25A3" w14:paraId="10A3A547" w14:textId="77777777" w:rsidTr="00D176CF">
        <w:trPr>
          <w:cantSplit/>
          <w:trHeight w:val="432"/>
        </w:trPr>
        <w:tc>
          <w:tcPr>
            <w:tcW w:w="2880" w:type="dxa"/>
            <w:vAlign w:val="center"/>
          </w:tcPr>
          <w:p w14:paraId="7884BA3B" w14:textId="77777777" w:rsidR="009A3772" w:rsidRPr="00FE25A3" w:rsidRDefault="009A3772">
            <w:pPr>
              <w:pStyle w:val="NormalArial"/>
              <w:rPr>
                <w:b/>
              </w:rPr>
            </w:pPr>
            <w:r w:rsidRPr="00FE25A3">
              <w:rPr>
                <w:b/>
              </w:rPr>
              <w:t>Name</w:t>
            </w:r>
          </w:p>
        </w:tc>
        <w:tc>
          <w:tcPr>
            <w:tcW w:w="7560" w:type="dxa"/>
            <w:vAlign w:val="center"/>
          </w:tcPr>
          <w:p w14:paraId="16E95662" w14:textId="05C8EDB9" w:rsidR="009A3772" w:rsidRPr="00FE25A3" w:rsidRDefault="00FE25A3">
            <w:pPr>
              <w:pStyle w:val="NormalArial"/>
            </w:pPr>
            <w:r w:rsidRPr="00FE25A3">
              <w:t>Cory Phillips</w:t>
            </w:r>
          </w:p>
        </w:tc>
      </w:tr>
      <w:tr w:rsidR="009A3772" w:rsidRPr="00FE25A3" w14:paraId="6B648C6B" w14:textId="77777777" w:rsidTr="00D176CF">
        <w:trPr>
          <w:cantSplit/>
          <w:trHeight w:val="432"/>
        </w:trPr>
        <w:tc>
          <w:tcPr>
            <w:tcW w:w="2880" w:type="dxa"/>
            <w:vAlign w:val="center"/>
          </w:tcPr>
          <w:p w14:paraId="710846B1" w14:textId="77777777" w:rsidR="009A3772" w:rsidRPr="00FE25A3" w:rsidRDefault="009A3772">
            <w:pPr>
              <w:pStyle w:val="NormalArial"/>
              <w:rPr>
                <w:b/>
              </w:rPr>
            </w:pPr>
            <w:r w:rsidRPr="00FE25A3">
              <w:rPr>
                <w:b/>
              </w:rPr>
              <w:t>E-Mail Address</w:t>
            </w:r>
          </w:p>
        </w:tc>
        <w:tc>
          <w:tcPr>
            <w:tcW w:w="7560" w:type="dxa"/>
            <w:vAlign w:val="center"/>
          </w:tcPr>
          <w:p w14:paraId="658CF374" w14:textId="7A3B435F" w:rsidR="009A3772" w:rsidRPr="00FE25A3" w:rsidRDefault="006F04AA">
            <w:pPr>
              <w:pStyle w:val="NormalArial"/>
            </w:pPr>
            <w:hyperlink r:id="rId21" w:history="1">
              <w:r w:rsidR="00FE25A3" w:rsidRPr="00FE25A3">
                <w:rPr>
                  <w:rStyle w:val="Hyperlink"/>
                </w:rPr>
                <w:t>cory.phillips@ercot.com</w:t>
              </w:r>
            </w:hyperlink>
          </w:p>
        </w:tc>
      </w:tr>
      <w:tr w:rsidR="009A3772" w:rsidRPr="00FE25A3" w14:paraId="4DE85C0D" w14:textId="77777777" w:rsidTr="00D176CF">
        <w:trPr>
          <w:cantSplit/>
          <w:trHeight w:val="432"/>
        </w:trPr>
        <w:tc>
          <w:tcPr>
            <w:tcW w:w="2880" w:type="dxa"/>
            <w:vAlign w:val="center"/>
          </w:tcPr>
          <w:p w14:paraId="0B6BD890" w14:textId="77777777" w:rsidR="009A3772" w:rsidRPr="00FE25A3" w:rsidRDefault="009A3772">
            <w:pPr>
              <w:pStyle w:val="NormalArial"/>
              <w:rPr>
                <w:b/>
              </w:rPr>
            </w:pPr>
            <w:r w:rsidRPr="00FE25A3">
              <w:rPr>
                <w:b/>
              </w:rPr>
              <w:t>Phone Number</w:t>
            </w:r>
          </w:p>
        </w:tc>
        <w:tc>
          <w:tcPr>
            <w:tcW w:w="7560" w:type="dxa"/>
            <w:vAlign w:val="center"/>
          </w:tcPr>
          <w:p w14:paraId="435FD12C" w14:textId="7F710BDE" w:rsidR="009A3772" w:rsidRPr="00FE25A3" w:rsidRDefault="00FE25A3">
            <w:pPr>
              <w:pStyle w:val="NormalArial"/>
            </w:pPr>
            <w:r w:rsidRPr="00FE25A3">
              <w:t>512-248-6464</w:t>
            </w:r>
          </w:p>
        </w:tc>
      </w:tr>
    </w:tbl>
    <w:p w14:paraId="7D19E300" w14:textId="77777777" w:rsidR="006F04AA" w:rsidRDefault="006F04AA" w:rsidP="006F04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F04AA" w14:paraId="0F13FF16" w14:textId="77777777" w:rsidTr="005A00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2672EE" w14:textId="77777777" w:rsidR="006F04AA" w:rsidRDefault="006F04AA" w:rsidP="005A00E8">
            <w:pPr>
              <w:pStyle w:val="NormalArial"/>
              <w:ind w:hanging="2"/>
              <w:jc w:val="center"/>
              <w:rPr>
                <w:b/>
              </w:rPr>
            </w:pPr>
            <w:r>
              <w:rPr>
                <w:b/>
              </w:rPr>
              <w:t>Comments Received</w:t>
            </w:r>
          </w:p>
        </w:tc>
      </w:tr>
      <w:tr w:rsidR="006F04AA" w14:paraId="1BFA3887"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2DB4AE" w14:textId="77777777" w:rsidR="006F04AA" w:rsidRDefault="006F04AA" w:rsidP="005A00E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7927D7" w14:textId="77777777" w:rsidR="006F04AA" w:rsidRDefault="006F04AA" w:rsidP="005A00E8">
            <w:pPr>
              <w:pStyle w:val="NormalArial"/>
              <w:ind w:hanging="2"/>
              <w:rPr>
                <w:b/>
              </w:rPr>
            </w:pPr>
            <w:r>
              <w:rPr>
                <w:b/>
              </w:rPr>
              <w:t>Comment Summary</w:t>
            </w:r>
          </w:p>
        </w:tc>
      </w:tr>
      <w:tr w:rsidR="006F04AA" w14:paraId="328D005D"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574937" w14:textId="635D0962" w:rsidR="006F04AA" w:rsidRDefault="006F04AA" w:rsidP="005A00E8">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54A0A955" w14:textId="033DDE2E" w:rsidR="006F04AA" w:rsidRDefault="006F04AA" w:rsidP="005A00E8">
            <w:pPr>
              <w:pStyle w:val="NormalArial"/>
              <w:spacing w:before="120" w:after="120"/>
              <w:ind w:hanging="2"/>
            </w:pPr>
          </w:p>
        </w:tc>
      </w:tr>
    </w:tbl>
    <w:p w14:paraId="31C2706D" w14:textId="77777777" w:rsidR="002A5744" w:rsidRDefault="002A5744" w:rsidP="002A57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5744" w:rsidRPr="001B6509" w14:paraId="7390B0F5" w14:textId="77777777" w:rsidTr="00D70D5B">
        <w:trPr>
          <w:trHeight w:val="350"/>
        </w:trPr>
        <w:tc>
          <w:tcPr>
            <w:tcW w:w="10440" w:type="dxa"/>
            <w:tcBorders>
              <w:bottom w:val="single" w:sz="4" w:space="0" w:color="auto"/>
            </w:tcBorders>
            <w:shd w:val="clear" w:color="auto" w:fill="FFFFFF"/>
            <w:vAlign w:val="center"/>
          </w:tcPr>
          <w:p w14:paraId="0B5FC18B" w14:textId="77777777" w:rsidR="002A5744" w:rsidRPr="001B6509" w:rsidRDefault="002A5744" w:rsidP="00D70D5B">
            <w:pPr>
              <w:tabs>
                <w:tab w:val="center" w:pos="4320"/>
                <w:tab w:val="right" w:pos="8640"/>
              </w:tabs>
              <w:jc w:val="center"/>
              <w:rPr>
                <w:rFonts w:ascii="Arial" w:hAnsi="Arial"/>
                <w:b/>
                <w:bCs/>
              </w:rPr>
            </w:pPr>
            <w:r w:rsidRPr="001B6509">
              <w:rPr>
                <w:rFonts w:ascii="Arial" w:hAnsi="Arial"/>
                <w:b/>
                <w:bCs/>
              </w:rPr>
              <w:t>Market Rules Notes</w:t>
            </w:r>
          </w:p>
        </w:tc>
      </w:tr>
    </w:tbl>
    <w:p w14:paraId="10E1A171" w14:textId="77777777" w:rsidR="002A5744" w:rsidRPr="00A60BBA" w:rsidRDefault="002A5744" w:rsidP="002A574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AFB1809" w14:textId="5A43B59F" w:rsidR="002A5744" w:rsidRDefault="002A5744" w:rsidP="002A5744">
      <w:pPr>
        <w:numPr>
          <w:ilvl w:val="0"/>
          <w:numId w:val="21"/>
        </w:numPr>
        <w:spacing w:before="120"/>
        <w:rPr>
          <w:rFonts w:ascii="Arial" w:hAnsi="Arial" w:cs="Arial"/>
        </w:rPr>
      </w:pPr>
      <w:r>
        <w:rPr>
          <w:rFonts w:ascii="Arial" w:hAnsi="Arial" w:cs="Arial"/>
        </w:rPr>
        <w:t>NPRR1224</w:t>
      </w:r>
    </w:p>
    <w:p w14:paraId="66203B1B" w14:textId="1673E7FB" w:rsidR="009A3772" w:rsidRPr="00252B2B" w:rsidRDefault="002A5744" w:rsidP="00252B2B">
      <w:pPr>
        <w:numPr>
          <w:ilvl w:val="1"/>
          <w:numId w:val="21"/>
        </w:numPr>
        <w:spacing w:after="120"/>
        <w:rPr>
          <w:rFonts w:ascii="Arial" w:hAnsi="Arial" w:cs="Arial"/>
          <w:szCs w:val="20"/>
        </w:rPr>
      </w:pPr>
      <w:r w:rsidRPr="00252B2B">
        <w:rPr>
          <w:rFonts w:ascii="Arial" w:hAnsi="Arial" w:cs="Arial"/>
        </w:rPr>
        <w:t>Section 6.5.7.6.2.4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FE25A3"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FE25A3" w:rsidRDefault="009A3772">
            <w:pPr>
              <w:pStyle w:val="Header"/>
              <w:jc w:val="center"/>
            </w:pPr>
            <w:r w:rsidRPr="00FE25A3">
              <w:t>Proposed Protocol Language Revision</w:t>
            </w:r>
          </w:p>
        </w:tc>
      </w:tr>
    </w:tbl>
    <w:p w14:paraId="22464E29" w14:textId="77777777" w:rsidR="0091236C" w:rsidRPr="00FE25A3" w:rsidRDefault="0091236C" w:rsidP="004A6332">
      <w:pPr>
        <w:pStyle w:val="H6"/>
      </w:pPr>
      <w:bookmarkStart w:id="1" w:name="_Hlk135903085"/>
      <w:commentRangeStart w:id="2"/>
      <w:r w:rsidRPr="00FE25A3">
        <w:t>6.5.7.6.2.4</w:t>
      </w:r>
      <w:commentRangeEnd w:id="2"/>
      <w:r w:rsidR="002A5744">
        <w:rPr>
          <w:rStyle w:val="CommentReference"/>
          <w:b w:val="0"/>
          <w:bCs w:val="0"/>
        </w:rPr>
        <w:commentReference w:id="2"/>
      </w:r>
      <w:r w:rsidRPr="00FE25A3">
        <w:tab/>
        <w:t>Deployment and Recall of ERCOT Contingency Reserve Service</w:t>
      </w:r>
    </w:p>
    <w:p w14:paraId="7E3132E6" w14:textId="77777777" w:rsidR="0091236C" w:rsidRPr="00FE25A3" w:rsidRDefault="0091236C" w:rsidP="0091236C">
      <w:pPr>
        <w:spacing w:after="240"/>
        <w:ind w:left="720" w:hanging="720"/>
      </w:pPr>
      <w:r w:rsidRPr="00FE25A3">
        <w:t>(1)</w:t>
      </w:r>
      <w:r w:rsidRPr="00FE25A3">
        <w:tab/>
        <w:t>ECRS is intended to:</w:t>
      </w:r>
    </w:p>
    <w:p w14:paraId="407AAC5C" w14:textId="77777777" w:rsidR="0091236C" w:rsidRPr="00FE25A3" w:rsidRDefault="0091236C" w:rsidP="0091236C">
      <w:pPr>
        <w:spacing w:after="240"/>
        <w:ind w:left="1440" w:hanging="720"/>
      </w:pPr>
      <w:r w:rsidRPr="00FE25A3">
        <w:t>(a)</w:t>
      </w:r>
      <w:r w:rsidRPr="00FE25A3">
        <w:tab/>
        <w:t>Help restore the frequency to 60 Hz within ten minutes of a significant frequency deviation;</w:t>
      </w:r>
    </w:p>
    <w:p w14:paraId="3D331EF6" w14:textId="77777777" w:rsidR="0091236C" w:rsidRPr="00FE25A3" w:rsidRDefault="0091236C" w:rsidP="0091236C">
      <w:pPr>
        <w:spacing w:after="240"/>
        <w:ind w:left="1440" w:hanging="720"/>
      </w:pPr>
      <w:r w:rsidRPr="00FE25A3">
        <w:t>(b)</w:t>
      </w:r>
      <w:r w:rsidRPr="00FE25A3">
        <w:tab/>
        <w:t>Provide energy to avoid, or during the implementation of, an EEA;</w:t>
      </w:r>
    </w:p>
    <w:p w14:paraId="6D379F87" w14:textId="77777777" w:rsidR="0091236C" w:rsidRPr="00FE25A3" w:rsidRDefault="0091236C" w:rsidP="0091236C">
      <w:pPr>
        <w:spacing w:after="240"/>
        <w:ind w:left="1440" w:hanging="720"/>
      </w:pPr>
      <w:r w:rsidRPr="00FE25A3">
        <w:t>(c)</w:t>
      </w:r>
      <w:r w:rsidRPr="00FE25A3">
        <w:tab/>
        <w:t>Provide backup to Reg-Up; and</w:t>
      </w:r>
    </w:p>
    <w:p w14:paraId="09EFE7EC" w14:textId="77777777" w:rsidR="0091236C" w:rsidRPr="00FE25A3" w:rsidRDefault="0091236C" w:rsidP="0091236C">
      <w:pPr>
        <w:spacing w:after="240"/>
        <w:ind w:left="1440" w:hanging="720"/>
      </w:pPr>
      <w:r w:rsidRPr="00FE25A3">
        <w:t>(d)</w:t>
      </w:r>
      <w:r w:rsidRPr="00FE25A3">
        <w:tab/>
        <w:t>Provide energy upon detection of insufficient available capacity for net load    ramps.</w:t>
      </w:r>
    </w:p>
    <w:p w14:paraId="53A0EF2C" w14:textId="77777777" w:rsidR="0091236C" w:rsidRPr="00FE25A3" w:rsidRDefault="0091236C" w:rsidP="0091236C">
      <w:pPr>
        <w:spacing w:after="240"/>
        <w:ind w:left="720" w:hanging="720"/>
      </w:pPr>
      <w:r w:rsidRPr="00FE25A3">
        <w:t>(2)</w:t>
      </w:r>
      <w:r w:rsidRPr="00FE25A3">
        <w:tab/>
        <w:t>ERCOT shall deploy ECRS to meet NERC Standards and other performance criteria as specified in these Protocols and the Operating Guides by taking one or more of the following actions:</w:t>
      </w:r>
    </w:p>
    <w:p w14:paraId="60044BCA" w14:textId="77777777" w:rsidR="0091236C" w:rsidRPr="00FE25A3" w:rsidRDefault="0091236C" w:rsidP="0091236C">
      <w:pPr>
        <w:spacing w:after="240"/>
        <w:ind w:left="1440" w:hanging="720"/>
        <w:rPr>
          <w:rStyle w:val="CommentReference"/>
        </w:rPr>
      </w:pPr>
      <w:r w:rsidRPr="00FE25A3">
        <w:t>(a)</w:t>
      </w:r>
      <w:r w:rsidRPr="00FE25A3">
        <w:tab/>
        <w:t>Automatic Dispatch Instruction signal to release ECRS capacity from Generation Resources and Controllable Load Resources to SCED; and/or</w:t>
      </w:r>
    </w:p>
    <w:p w14:paraId="1FDC784D" w14:textId="77777777" w:rsidR="0091236C" w:rsidRPr="00FE25A3" w:rsidRDefault="0091236C" w:rsidP="0091236C">
      <w:pPr>
        <w:spacing w:after="240"/>
        <w:ind w:left="1440" w:hanging="720"/>
      </w:pPr>
      <w:r w:rsidRPr="00FE25A3">
        <w:t>(b)</w:t>
      </w:r>
      <w:r w:rsidRPr="00FE25A3">
        <w:tab/>
        <w:t>Dispatch Instruction for deployment of energy from Load Resources via electronic Messaging System.</w:t>
      </w:r>
    </w:p>
    <w:p w14:paraId="3F62DF92" w14:textId="5E308698" w:rsidR="00081AE7" w:rsidRPr="00FE25A3" w:rsidRDefault="00081AE7" w:rsidP="00081AE7">
      <w:pPr>
        <w:pStyle w:val="BodyTextNumbered"/>
        <w:rPr>
          <w:ins w:id="3" w:author="ERCOT" w:date="2024-05-08T13:35:00Z"/>
        </w:rPr>
      </w:pPr>
      <w:ins w:id="4" w:author="ERCOT" w:date="2024-05-08T13:35:00Z">
        <w:r w:rsidRPr="00FE25A3">
          <w:t>(3)</w:t>
        </w:r>
        <w:r w:rsidRPr="00FE25A3">
          <w:tab/>
        </w:r>
        <w:bookmarkStart w:id="5" w:name="_Hlk165540835"/>
        <w:r w:rsidRPr="00FE25A3">
          <w:t>At least monthly</w:t>
        </w:r>
        <w:r w:rsidRPr="00FE25A3">
          <w:rPr>
            <w:iCs/>
          </w:rPr>
          <w:t xml:space="preserve">, </w:t>
        </w:r>
      </w:ins>
      <w:bookmarkStart w:id="6" w:name="_Hlk165543456"/>
      <w:bookmarkEnd w:id="5"/>
      <w:ins w:id="7" w:author="ERCOT" w:date="2024-05-24T07:28:00Z">
        <w:r w:rsidR="004A6332" w:rsidRPr="00FE25A3">
          <w:rPr>
            <w:iCs/>
          </w:rPr>
          <w:t>ERCOT shall determine and post on the ERCOT website t</w:t>
        </w:r>
        <w:r w:rsidR="004A6332" w:rsidRPr="00FE25A3">
          <w:t xml:space="preserve">he percentage of a QSE’s ECRS Ancillary Service Supply Responsibility for every Operating Hour that shall be released to SCED in that Operating Hour as part of a Protocol-directed standing partial ECRS deployment Dispatch Instruction. </w:t>
        </w:r>
        <w:bookmarkStart w:id="8" w:name="_Hlk165540903"/>
        <w:r w:rsidR="004A6332">
          <w:t xml:space="preserve"> </w:t>
        </w:r>
        <w:r w:rsidR="004A6332" w:rsidRPr="00FE25A3">
          <w:t xml:space="preserve">Any ECRS Ancillary Service Resource Responsibility assigned to Load Resources that are not Controllable </w:t>
        </w:r>
        <w:r w:rsidR="004A6332">
          <w:t xml:space="preserve">Load Resources </w:t>
        </w:r>
        <w:r w:rsidR="004A6332" w:rsidRPr="00FE25A3">
          <w:t>for an Operating Hour cannot be used to meet this Protocol-directed partial ECRS deployment within that Operating Hour.</w:t>
        </w:r>
        <w:r w:rsidR="004A6332">
          <w:t xml:space="preserve"> </w:t>
        </w:r>
        <w:r w:rsidR="004A6332" w:rsidRPr="00FE25A3">
          <w:t xml:space="preserve"> </w:t>
        </w:r>
        <w:bookmarkStart w:id="9" w:name="_Hlk165541118"/>
        <w:bookmarkEnd w:id="8"/>
        <w:r w:rsidR="004A6332" w:rsidRPr="00FE25A3">
          <w:t xml:space="preserve">Within the 30-second window prior to the top-of-hour clock interval described in paragraph (2) of Section 6.3.2, Activities for Real-Time Operations, the QSE shall respond to this standing partial ECRS deployment Dispatch Instruction for those SCED-dispatchable Resources assigned ECRS Ancillary Service Resource Responsibility effective at the top-of-hour by adjusting the ECRS Ancillary Service Schedule telemetry. </w:t>
        </w:r>
        <w:bookmarkStart w:id="10" w:name="_Hlk165542811"/>
        <w:bookmarkStart w:id="11" w:name="_Hlk165541261"/>
        <w:bookmarkEnd w:id="9"/>
        <w:r w:rsidR="004A6332">
          <w:t xml:space="preserve"> </w:t>
        </w:r>
        <w:r w:rsidR="004A6332" w:rsidRPr="00FE25A3">
          <w:t xml:space="preserve">Specifically, for </w:t>
        </w:r>
        <w:bookmarkStart w:id="12" w:name="_Hlk165543075"/>
        <w:r w:rsidR="004A6332" w:rsidRPr="00FE25A3">
          <w:t>those SCED-</w:t>
        </w:r>
        <w:r w:rsidR="004A6332" w:rsidRPr="00FE25A3">
          <w:lastRenderedPageBreak/>
          <w:t>dispatchable Resources</w:t>
        </w:r>
        <w:bookmarkEnd w:id="12"/>
        <w:r w:rsidR="004A6332" w:rsidRPr="00FE25A3">
          <w:t xml:space="preserve"> assigned ECRS Ancillary Service Resource Responsibility, the QSE shall set the ECRS Ancillary Service Schedule telemetry such that </w:t>
        </w:r>
        <w:r w:rsidR="004A6332">
          <w:t xml:space="preserve">the </w:t>
        </w:r>
        <w:r w:rsidR="004A6332" w:rsidRPr="00FE25A3">
          <w:t xml:space="preserve">sum of the ECRS Ancillary Service Resource Schedule telemetry for those SCED-dispatchable Resources equals the sum of the ECRS Ancillary Service Resource Responsibility minus the percentage of </w:t>
        </w:r>
        <w:r w:rsidR="004A6332">
          <w:t xml:space="preserve">the </w:t>
        </w:r>
        <w:r w:rsidR="004A6332" w:rsidRPr="00FE25A3">
          <w:t>QSE’s ECRS Ancillary Service Supply Responsibility that is subject to the standing deployment multiplied by the QSE’s ECRS Ancillary Service Supply Responsibility.</w:t>
        </w:r>
        <w:bookmarkEnd w:id="10"/>
        <w:r w:rsidR="004A6332" w:rsidRPr="00FE25A3">
          <w:rPr>
            <w:iCs/>
          </w:rPr>
          <w:t xml:space="preserve"> </w:t>
        </w:r>
        <w:bookmarkEnd w:id="11"/>
        <w:r w:rsidR="004A6332">
          <w:rPr>
            <w:iCs/>
          </w:rPr>
          <w:t xml:space="preserve"> </w:t>
        </w:r>
        <w:r w:rsidR="004A6332" w:rsidRPr="00FE25A3">
          <w:rPr>
            <w:iCs/>
          </w:rPr>
          <w:t xml:space="preserve">As described in Section 6.5.7.2, Resource Limit Calculator, ERCOT shall adjust the HASL and LASL based on the QSE’s telemetered ECRS Ancillary Service Schedule to account for this partial ECRS deployment </w:t>
        </w:r>
        <w:r w:rsidR="004A6332" w:rsidRPr="00FE25A3">
          <w:t>and to make the energy from the applicable Resources available to SCED</w:t>
        </w:r>
        <w:r w:rsidR="004A6332" w:rsidRPr="00FE25A3">
          <w:rPr>
            <w:iCs/>
          </w:rPr>
          <w:t>.</w:t>
        </w:r>
      </w:ins>
    </w:p>
    <w:bookmarkEnd w:id="6"/>
    <w:p w14:paraId="67FFD55F" w14:textId="67DFDA3F" w:rsidR="0091236C" w:rsidRPr="00FE25A3" w:rsidRDefault="0091236C" w:rsidP="0091236C">
      <w:pPr>
        <w:spacing w:after="240"/>
        <w:ind w:left="720" w:hanging="720"/>
      </w:pPr>
      <w:r w:rsidRPr="00FE25A3">
        <w:t>(</w:t>
      </w:r>
      <w:ins w:id="13" w:author="ERCOT" w:date="2024-05-08T13:35:00Z">
        <w:r w:rsidR="00081AE7" w:rsidRPr="00FE25A3">
          <w:t>4</w:t>
        </w:r>
      </w:ins>
      <w:del w:id="14" w:author="ERCOT" w:date="2024-05-08T13:35:00Z">
        <w:r w:rsidRPr="00FE25A3" w:rsidDel="00081AE7">
          <w:delText>3</w:delText>
        </w:r>
      </w:del>
      <w:r w:rsidRPr="00FE25A3">
        <w:t>)</w:t>
      </w:r>
      <w:r w:rsidRPr="00FE25A3">
        <w:tab/>
        <w:t>ERCOT shall release ECRS from Generation Resources and Controllable Load Resources to SCED when frequency drops below 59.91 Hz and available Reg-Up is not sufficient to restore frequency.  Upon deployment of Off-Line ECRS from</w:t>
      </w:r>
      <w:r w:rsidRPr="00FE25A3">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5CA98E94" w14:textId="65455F88" w:rsidR="0091236C" w:rsidRPr="00FE25A3" w:rsidRDefault="0091236C" w:rsidP="0091236C">
      <w:pPr>
        <w:spacing w:after="240"/>
        <w:ind w:left="720" w:hanging="720"/>
      </w:pPr>
      <w:r w:rsidRPr="00FE25A3">
        <w:t>(</w:t>
      </w:r>
      <w:ins w:id="15" w:author="ERCOT" w:date="2024-05-08T13:35:00Z">
        <w:r w:rsidR="00081AE7" w:rsidRPr="00FE25A3">
          <w:t>5</w:t>
        </w:r>
      </w:ins>
      <w:del w:id="16" w:author="ERCOT" w:date="2024-05-08T13:35:00Z">
        <w:r w:rsidRPr="00FE25A3" w:rsidDel="00081AE7">
          <w:delText>4</w:delText>
        </w:r>
      </w:del>
      <w:r w:rsidRPr="00FE25A3">
        <w:t>)</w:t>
      </w:r>
      <w:r w:rsidRPr="00FE25A3">
        <w:tab/>
        <w:t>Energy from Resources providing ECRS may also be manually deployed by ERCOT pursuant to Section 6.5.9, Emergency Operations.</w:t>
      </w:r>
    </w:p>
    <w:p w14:paraId="6FCFA146" w14:textId="576DD402" w:rsidR="0091236C" w:rsidRPr="00FE25A3" w:rsidRDefault="0091236C" w:rsidP="0091236C">
      <w:pPr>
        <w:spacing w:after="240"/>
        <w:ind w:left="720" w:hanging="720"/>
      </w:pPr>
      <w:r w:rsidRPr="00FE25A3">
        <w:t>(</w:t>
      </w:r>
      <w:ins w:id="17" w:author="ERCOT" w:date="2024-05-08T13:35:00Z">
        <w:r w:rsidR="00081AE7" w:rsidRPr="00FE25A3">
          <w:t>6</w:t>
        </w:r>
      </w:ins>
      <w:del w:id="18" w:author="ERCOT" w:date="2024-05-08T13:35:00Z">
        <w:r w:rsidRPr="00FE25A3" w:rsidDel="00081AE7">
          <w:delText>5</w:delText>
        </w:r>
      </w:del>
      <w:r w:rsidRPr="00FE25A3">
        <w:t>)</w:t>
      </w:r>
      <w:r w:rsidRPr="00FE25A3">
        <w:tab/>
        <w:t>ERCOT shall use SCED and Non-Spin as soon as practicable to recover ECRS reserves.</w:t>
      </w:r>
    </w:p>
    <w:p w14:paraId="0B6AEEA6" w14:textId="1CC7E1D6" w:rsidR="0091236C" w:rsidRPr="00FE25A3" w:rsidRDefault="0091236C" w:rsidP="0091236C">
      <w:pPr>
        <w:spacing w:after="240"/>
        <w:ind w:left="720" w:hanging="720"/>
      </w:pPr>
      <w:r w:rsidRPr="00FE25A3">
        <w:t>(</w:t>
      </w:r>
      <w:ins w:id="19" w:author="ERCOT" w:date="2024-05-08T13:35:00Z">
        <w:r w:rsidR="00081AE7" w:rsidRPr="00FE25A3">
          <w:t>7</w:t>
        </w:r>
      </w:ins>
      <w:del w:id="20" w:author="ERCOT" w:date="2024-05-08T13:35:00Z">
        <w:r w:rsidRPr="00FE25A3" w:rsidDel="00081AE7">
          <w:delText>6</w:delText>
        </w:r>
      </w:del>
      <w:r w:rsidRPr="00FE25A3">
        <w:t>)</w:t>
      </w:r>
      <w:r w:rsidRPr="00FE25A3">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2051FF4B" w14:textId="07F20190" w:rsidR="0091236C" w:rsidRPr="00FE25A3" w:rsidRDefault="0091236C" w:rsidP="0091236C">
      <w:pPr>
        <w:spacing w:after="240"/>
        <w:ind w:left="720" w:hanging="720"/>
      </w:pPr>
      <w:r w:rsidRPr="00FE25A3">
        <w:t>(</w:t>
      </w:r>
      <w:ins w:id="21" w:author="ERCOT" w:date="2024-05-08T13:35:00Z">
        <w:r w:rsidR="00081AE7" w:rsidRPr="00FE25A3">
          <w:t>8</w:t>
        </w:r>
      </w:ins>
      <w:del w:id="22" w:author="ERCOT" w:date="2024-05-08T13:35:00Z">
        <w:r w:rsidRPr="00FE25A3" w:rsidDel="00081AE7">
          <w:delText>7</w:delText>
        </w:r>
      </w:del>
      <w:r w:rsidRPr="00FE25A3">
        <w:t>)</w:t>
      </w:r>
      <w:r w:rsidRPr="00FE25A3">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04BBA170" w14:textId="22B508AB" w:rsidR="0091236C" w:rsidRPr="00FE25A3" w:rsidRDefault="0091236C" w:rsidP="0091236C">
      <w:pPr>
        <w:spacing w:after="240"/>
        <w:ind w:left="720" w:hanging="720"/>
      </w:pPr>
      <w:r w:rsidRPr="00FE25A3">
        <w:t>(</w:t>
      </w:r>
      <w:ins w:id="23" w:author="ERCOT" w:date="2024-05-08T13:35:00Z">
        <w:r w:rsidR="00081AE7" w:rsidRPr="00FE25A3">
          <w:t>9</w:t>
        </w:r>
      </w:ins>
      <w:del w:id="24" w:author="ERCOT" w:date="2024-05-08T13:35:00Z">
        <w:r w:rsidRPr="00FE25A3" w:rsidDel="00081AE7">
          <w:delText>8</w:delText>
        </w:r>
      </w:del>
      <w:r w:rsidRPr="00FE25A3">
        <w:t>)</w:t>
      </w:r>
      <w:r w:rsidRPr="00FE25A3">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2D2CFA37" w14:textId="2E307DB5" w:rsidR="0091236C" w:rsidRPr="00FE25A3" w:rsidRDefault="0091236C" w:rsidP="0091236C">
      <w:pPr>
        <w:spacing w:after="240"/>
        <w:ind w:left="720" w:hanging="720"/>
      </w:pPr>
      <w:r w:rsidRPr="00FE25A3">
        <w:t>(</w:t>
      </w:r>
      <w:ins w:id="25" w:author="ERCOT" w:date="2024-05-08T13:35:00Z">
        <w:r w:rsidR="00081AE7" w:rsidRPr="00FE25A3">
          <w:t>10</w:t>
        </w:r>
      </w:ins>
      <w:del w:id="26" w:author="ERCOT" w:date="2024-05-08T13:35:00Z">
        <w:r w:rsidRPr="00FE25A3" w:rsidDel="00081AE7">
          <w:delText>9</w:delText>
        </w:r>
      </w:del>
      <w:r w:rsidRPr="00FE25A3">
        <w:t>)</w:t>
      </w:r>
      <w:r w:rsidRPr="00FE25A3">
        <w:tab/>
        <w:t>Each QSE providing ECRS shall meet the deployment performance requirements specified in Section 8.1.1.4.2, Responsive Reserve Energy Deployment Criteria.</w:t>
      </w:r>
    </w:p>
    <w:p w14:paraId="3187D01F" w14:textId="616DB649" w:rsidR="0091236C" w:rsidRPr="00FE25A3" w:rsidRDefault="0091236C" w:rsidP="0091236C">
      <w:pPr>
        <w:spacing w:after="240"/>
        <w:ind w:left="720" w:hanging="720"/>
      </w:pPr>
      <w:r w:rsidRPr="00FE25A3">
        <w:lastRenderedPageBreak/>
        <w:t>(1</w:t>
      </w:r>
      <w:ins w:id="27" w:author="ERCOT" w:date="2024-05-08T13:35:00Z">
        <w:r w:rsidR="00081AE7" w:rsidRPr="00FE25A3">
          <w:t>1</w:t>
        </w:r>
      </w:ins>
      <w:del w:id="28" w:author="ERCOT" w:date="2024-05-08T13:35:00Z">
        <w:r w:rsidRPr="00FE25A3" w:rsidDel="00081AE7">
          <w:delText>0</w:delText>
        </w:r>
      </w:del>
      <w:r w:rsidRPr="00FE25A3">
        <w:t>)</w:t>
      </w:r>
      <w:r w:rsidRPr="00FE25A3">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247FB52" w14:textId="223A4282" w:rsidR="0091236C" w:rsidRPr="00FE25A3" w:rsidRDefault="0091236C" w:rsidP="0091236C">
      <w:pPr>
        <w:spacing w:after="240"/>
        <w:ind w:left="720" w:hanging="720"/>
      </w:pPr>
      <w:r w:rsidRPr="00FE25A3">
        <w:t>(1</w:t>
      </w:r>
      <w:ins w:id="29" w:author="ERCOT" w:date="2024-05-08T13:35:00Z">
        <w:r w:rsidR="00081AE7" w:rsidRPr="00FE25A3">
          <w:t>2</w:t>
        </w:r>
      </w:ins>
      <w:del w:id="30" w:author="ERCOT" w:date="2024-05-08T13:35:00Z">
        <w:r w:rsidRPr="00FE25A3" w:rsidDel="00081AE7">
          <w:delText>1</w:delText>
        </w:r>
      </w:del>
      <w:r w:rsidRPr="00FE25A3">
        <w:t>)</w:t>
      </w:r>
      <w:r w:rsidRPr="00FE25A3">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5E814C42" w14:textId="698F0948" w:rsidR="0091236C" w:rsidRPr="00FE25A3" w:rsidRDefault="0091236C" w:rsidP="0091236C">
      <w:pPr>
        <w:spacing w:after="240"/>
        <w:ind w:left="720" w:hanging="720"/>
      </w:pPr>
      <w:r w:rsidRPr="00FE25A3">
        <w:t>(1</w:t>
      </w:r>
      <w:ins w:id="31" w:author="ERCOT" w:date="2024-05-08T13:35:00Z">
        <w:r w:rsidR="00081AE7" w:rsidRPr="00FE25A3">
          <w:t>3</w:t>
        </w:r>
      </w:ins>
      <w:del w:id="32" w:author="ERCOT" w:date="2024-05-08T13:35:00Z">
        <w:r w:rsidRPr="00FE25A3" w:rsidDel="00081AE7">
          <w:delText>2</w:delText>
        </w:r>
      </w:del>
      <w:r w:rsidRPr="00FE25A3">
        <w:t>)</w:t>
      </w:r>
      <w:r w:rsidRPr="00FE25A3">
        <w:tab/>
        <w:t xml:space="preserve">ERCOT shall recall automatically deployed ECRS capacity once system frequency recovers above 59.97 Hz. </w:t>
      </w:r>
    </w:p>
    <w:p w14:paraId="21576728" w14:textId="0F4AD89E" w:rsidR="0091236C" w:rsidRPr="00FE25A3" w:rsidRDefault="0091236C" w:rsidP="0091236C">
      <w:pPr>
        <w:pStyle w:val="BodyTextNumbered"/>
      </w:pPr>
      <w:r w:rsidRPr="00FE25A3">
        <w:t>(1</w:t>
      </w:r>
      <w:ins w:id="33" w:author="ERCOT" w:date="2024-05-08T13:35:00Z">
        <w:r w:rsidR="00081AE7" w:rsidRPr="00FE25A3">
          <w:t>4</w:t>
        </w:r>
      </w:ins>
      <w:del w:id="34" w:author="ERCOT" w:date="2024-05-08T13:35:00Z">
        <w:r w:rsidRPr="00FE25A3" w:rsidDel="00081AE7">
          <w:delText>3</w:delText>
        </w:r>
      </w:del>
      <w:r w:rsidRPr="00FE25A3">
        <w:t>)</w:t>
      </w:r>
      <w:r w:rsidRPr="00FE25A3">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1236C" w14:paraId="0DCFC614" w14:textId="77777777" w:rsidTr="001553C1">
        <w:trPr>
          <w:trHeight w:val="206"/>
        </w:trPr>
        <w:tc>
          <w:tcPr>
            <w:tcW w:w="5000" w:type="pct"/>
            <w:shd w:val="pct12" w:color="auto" w:fill="auto"/>
          </w:tcPr>
          <w:bookmarkEnd w:id="1"/>
          <w:p w14:paraId="311D2194" w14:textId="77777777" w:rsidR="0091236C" w:rsidRPr="00FE25A3" w:rsidRDefault="0091236C" w:rsidP="004762F6">
            <w:pPr>
              <w:pStyle w:val="Instructions"/>
            </w:pPr>
            <w:r w:rsidRPr="00FE25A3">
              <w:t>[NPRR1010:  Replace Section 6.5.7.6.2.4 above with the following upon system implementation of the Real-Time Co-Optimization (RTC) project:]</w:t>
            </w:r>
          </w:p>
          <w:p w14:paraId="459DFF82" w14:textId="77777777" w:rsidR="0091236C" w:rsidRPr="00FE25A3" w:rsidRDefault="0091236C" w:rsidP="001553C1">
            <w:pPr>
              <w:keepNext/>
              <w:tabs>
                <w:tab w:val="left" w:pos="1800"/>
              </w:tabs>
              <w:spacing w:before="240" w:after="240"/>
              <w:ind w:left="1800" w:hanging="1800"/>
              <w:outlineLvl w:val="5"/>
              <w:rPr>
                <w:b/>
                <w:bCs/>
                <w:i/>
                <w:szCs w:val="22"/>
              </w:rPr>
            </w:pPr>
            <w:r w:rsidRPr="00FE25A3">
              <w:rPr>
                <w:b/>
                <w:bCs/>
                <w:szCs w:val="22"/>
              </w:rPr>
              <w:t>6.5.7.6.2.4</w:t>
            </w:r>
            <w:r w:rsidRPr="00FE25A3">
              <w:rPr>
                <w:b/>
                <w:bCs/>
                <w:i/>
                <w:szCs w:val="22"/>
              </w:rPr>
              <w:tab/>
            </w:r>
            <w:r w:rsidRPr="00FE25A3">
              <w:rPr>
                <w:b/>
                <w:bCs/>
                <w:szCs w:val="22"/>
              </w:rPr>
              <w:t>Deployment and Recall of ERCOT Contingency Reserve Service</w:t>
            </w:r>
          </w:p>
          <w:p w14:paraId="596008C6" w14:textId="77777777" w:rsidR="0091236C" w:rsidRPr="00FE25A3" w:rsidRDefault="0091236C" w:rsidP="001553C1">
            <w:pPr>
              <w:spacing w:after="240"/>
              <w:ind w:left="720" w:hanging="720"/>
            </w:pPr>
            <w:r w:rsidRPr="00FE25A3">
              <w:t>(1)</w:t>
            </w:r>
            <w:r w:rsidRPr="00FE25A3">
              <w:tab/>
              <w:t>ECRS is intended to:</w:t>
            </w:r>
          </w:p>
          <w:p w14:paraId="543D7902" w14:textId="77777777" w:rsidR="0091236C" w:rsidRPr="00FE25A3" w:rsidRDefault="0091236C" w:rsidP="001553C1">
            <w:pPr>
              <w:spacing w:after="240"/>
              <w:ind w:left="1440" w:hanging="720"/>
            </w:pPr>
            <w:r w:rsidRPr="00FE25A3">
              <w:t>(a)</w:t>
            </w:r>
            <w:r w:rsidRPr="00FE25A3">
              <w:tab/>
              <w:t>Help restore the frequency to 60 Hz within ten minutes of a significant frequency deviation;</w:t>
            </w:r>
          </w:p>
          <w:p w14:paraId="55581CD7" w14:textId="77777777" w:rsidR="0091236C" w:rsidRPr="00FE25A3" w:rsidRDefault="0091236C" w:rsidP="001553C1">
            <w:pPr>
              <w:spacing w:after="240"/>
              <w:ind w:left="1440" w:hanging="720"/>
            </w:pPr>
            <w:r w:rsidRPr="00FE25A3">
              <w:t>(b)</w:t>
            </w:r>
            <w:r w:rsidRPr="00FE25A3">
              <w:tab/>
              <w:t>Provide energy to avoid, or during the implementation of, an EEA;</w:t>
            </w:r>
          </w:p>
          <w:p w14:paraId="30573926" w14:textId="77777777" w:rsidR="0091236C" w:rsidRPr="00FE25A3" w:rsidRDefault="0091236C" w:rsidP="001553C1">
            <w:pPr>
              <w:spacing w:after="240"/>
              <w:ind w:left="1440" w:hanging="720"/>
            </w:pPr>
            <w:r w:rsidRPr="00FE25A3">
              <w:t>(c)</w:t>
            </w:r>
            <w:r w:rsidRPr="00FE25A3">
              <w:tab/>
              <w:t>Provide backup to Reg-Up; and</w:t>
            </w:r>
          </w:p>
          <w:p w14:paraId="1D3846DD" w14:textId="77777777" w:rsidR="0091236C" w:rsidRPr="00FE25A3" w:rsidRDefault="0091236C" w:rsidP="001553C1">
            <w:pPr>
              <w:spacing w:after="240"/>
              <w:ind w:left="1440" w:hanging="720"/>
            </w:pPr>
            <w:r w:rsidRPr="00FE25A3">
              <w:t>(d)</w:t>
            </w:r>
            <w:r w:rsidRPr="00FE25A3">
              <w:tab/>
              <w:t>Provide energy upon detection of insufficient available capacity for net load    ramps.</w:t>
            </w:r>
          </w:p>
          <w:p w14:paraId="130360E2" w14:textId="77777777" w:rsidR="0091236C" w:rsidRPr="00FE25A3" w:rsidRDefault="0091236C" w:rsidP="001553C1">
            <w:pPr>
              <w:spacing w:after="240"/>
              <w:ind w:left="720" w:hanging="720"/>
            </w:pPr>
            <w:r w:rsidRPr="00FE25A3">
              <w:t>(2)</w:t>
            </w:r>
            <w:r w:rsidRPr="00FE25A3">
              <w:tab/>
              <w:t>ERCOT shall deploy ECRS to meet NERC Standards and other performance criteria as specified in these Protocols and the Operating Guides by taking one or more of the following actions:</w:t>
            </w:r>
          </w:p>
          <w:p w14:paraId="03A8745B" w14:textId="77777777" w:rsidR="0091236C" w:rsidRPr="00FE25A3" w:rsidRDefault="0091236C" w:rsidP="001553C1">
            <w:pPr>
              <w:spacing w:after="240"/>
              <w:ind w:left="1440" w:hanging="720"/>
            </w:pPr>
            <w:r w:rsidRPr="00FE25A3">
              <w:t>(a)</w:t>
            </w:r>
            <w:r w:rsidRPr="00FE25A3">
              <w:tab/>
              <w:t>ERCOT shall issue ECRS deployment Dispatch Instructions, specifying the required MW output, over ICCP for Resources awarded ECRS with a Resource Status of ONSC.</w:t>
            </w:r>
          </w:p>
          <w:p w14:paraId="708467A6" w14:textId="77777777" w:rsidR="0091236C" w:rsidRPr="00FE25A3" w:rsidRDefault="0091236C" w:rsidP="001553C1">
            <w:pPr>
              <w:spacing w:after="240"/>
              <w:ind w:left="1440" w:hanging="720"/>
            </w:pPr>
            <w:r w:rsidRPr="00FE25A3">
              <w:t>(b)</w:t>
            </w:r>
            <w:r w:rsidRPr="00FE25A3">
              <w:tab/>
              <w:t>Dispatch Instruction for deployment of energy from Load Resources via electronic Messaging System.</w:t>
            </w:r>
          </w:p>
          <w:p w14:paraId="22894C09" w14:textId="77777777" w:rsidR="0091236C" w:rsidRPr="00FE25A3" w:rsidRDefault="0091236C" w:rsidP="001553C1">
            <w:pPr>
              <w:spacing w:after="240"/>
              <w:ind w:left="720" w:hanging="720"/>
            </w:pPr>
            <w:r w:rsidRPr="00FE25A3">
              <w:lastRenderedPageBreak/>
              <w:t>(3)</w:t>
            </w:r>
            <w:r w:rsidRPr="00FE25A3">
              <w:tab/>
              <w:t>Energy from Resources providing ECRS may also be manually deployed by ERCOT pursuant to Section 6.5.9, Emergency Operations.</w:t>
            </w:r>
          </w:p>
          <w:p w14:paraId="0836AB26" w14:textId="77777777" w:rsidR="0091236C" w:rsidRPr="00FE25A3" w:rsidRDefault="0091236C" w:rsidP="001553C1">
            <w:pPr>
              <w:spacing w:after="240"/>
              <w:ind w:left="720" w:hanging="720"/>
            </w:pPr>
            <w:r w:rsidRPr="00FE25A3">
              <w:t>(4)</w:t>
            </w:r>
            <w:r w:rsidRPr="00FE25A3">
              <w:tab/>
              <w:t>ERCOT shall use SCED and Non-Spin as soon as practicable to recover ECRS reserves.</w:t>
            </w:r>
          </w:p>
          <w:p w14:paraId="345074EC" w14:textId="77777777" w:rsidR="0091236C" w:rsidRPr="00FE25A3" w:rsidRDefault="0091236C" w:rsidP="001553C1">
            <w:pPr>
              <w:spacing w:after="240"/>
              <w:ind w:left="720" w:hanging="720"/>
            </w:pPr>
            <w:r w:rsidRPr="00FE25A3">
              <w:t>(5)</w:t>
            </w:r>
            <w:r w:rsidRPr="00FE25A3">
              <w:tab/>
              <w:t>Following a manual ECRS deployment to Load Resources, excluding Controllable Load Resources, or Resources telemetering a Resource Status of ONSC, the QSE’s obligation to deliver ECRS remains in effect until ERCOT issues a recall instruction.</w:t>
            </w:r>
          </w:p>
          <w:p w14:paraId="0DA24A58" w14:textId="77777777" w:rsidR="0091236C" w:rsidRPr="00FE25A3" w:rsidRDefault="0091236C" w:rsidP="001553C1">
            <w:pPr>
              <w:spacing w:after="240"/>
              <w:ind w:left="720" w:hanging="720"/>
            </w:pPr>
            <w:r w:rsidRPr="00FE25A3">
              <w:t>(6)</w:t>
            </w:r>
            <w:r w:rsidRPr="00FE25A3">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260AC5D2" w14:textId="77777777" w:rsidR="0091236C" w:rsidRPr="00FE25A3" w:rsidRDefault="0091236C" w:rsidP="001553C1">
            <w:pPr>
              <w:spacing w:after="240"/>
              <w:ind w:left="720" w:hanging="720"/>
            </w:pPr>
            <w:r w:rsidRPr="00FE25A3">
              <w:t>(7)</w:t>
            </w:r>
            <w:r w:rsidRPr="00FE25A3">
              <w:tab/>
              <w:t>Each Resource providing ECRS shall meet the deployment performance requirements specified in Section 8.1.1.4.2, Responsive Reserve Energy Deployment Criteria.</w:t>
            </w:r>
          </w:p>
          <w:p w14:paraId="0653D771" w14:textId="77777777" w:rsidR="0091236C" w:rsidRPr="00FE25A3" w:rsidRDefault="0091236C" w:rsidP="001553C1">
            <w:pPr>
              <w:spacing w:after="240"/>
              <w:ind w:left="720" w:hanging="720"/>
            </w:pPr>
            <w:r w:rsidRPr="00FE25A3">
              <w:t>(8)</w:t>
            </w:r>
            <w:r w:rsidRPr="00FE25A3">
              <w:tab/>
              <w:t xml:space="preserve">ERCOT shall issue deployment instructions for Load Resources providing ECRS via XML.  Such instructions shall contain the MW requested.  </w:t>
            </w:r>
          </w:p>
          <w:p w14:paraId="597CCED5" w14:textId="77777777" w:rsidR="0091236C" w:rsidRPr="00FE25A3" w:rsidRDefault="0091236C" w:rsidP="004762F6">
            <w:pPr>
              <w:spacing w:after="120"/>
              <w:ind w:left="720" w:hanging="720"/>
            </w:pPr>
            <w:r w:rsidRPr="00FE25A3">
              <w:t xml:space="preserve">(9) </w:t>
            </w:r>
            <w:r w:rsidRPr="00FE25A3">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2417B7D8" w14:textId="77777777" w:rsidR="0091236C" w:rsidRPr="00FE25A3" w:rsidRDefault="0091236C" w:rsidP="001553C1">
            <w:pPr>
              <w:spacing w:after="240"/>
              <w:ind w:left="720" w:hanging="720"/>
            </w:pPr>
            <w:r w:rsidRPr="00FE25A3">
              <w:t>(10)</w:t>
            </w:r>
            <w:r w:rsidRPr="00FE25A3">
              <w:tab/>
              <w:t xml:space="preserve">ERCOT shall recall deployed ECRS capacity provided from Resource telemetering Resource Status of ONSC once system frequency recovers above 59.98 Hz. </w:t>
            </w:r>
          </w:p>
          <w:p w14:paraId="3CF4939D" w14:textId="77777777" w:rsidR="0091236C" w:rsidRPr="00C3334D" w:rsidRDefault="0091236C" w:rsidP="004762F6">
            <w:pPr>
              <w:spacing w:after="240"/>
              <w:ind w:left="720" w:hanging="720"/>
            </w:pPr>
            <w:r w:rsidRPr="00FE25A3">
              <w:t>(11)</w:t>
            </w:r>
            <w:r w:rsidRPr="00FE25A3">
              <w:tab/>
              <w:t>ERCOT shall recall ECRS deployment provided from a Load Resource that is not a Controllable Load Resource once PRC is above a pre-defined threshold, as described in the Operating Guides.</w:t>
            </w:r>
          </w:p>
        </w:tc>
      </w:tr>
    </w:tbl>
    <w:p w14:paraId="34364D75" w14:textId="77777777" w:rsidR="0091236C" w:rsidRPr="004762F6" w:rsidRDefault="0091236C" w:rsidP="004762F6">
      <w:pPr>
        <w:rPr>
          <w:sz w:val="4"/>
          <w:szCs w:val="4"/>
        </w:rPr>
      </w:pPr>
    </w:p>
    <w:sectPr w:rsidR="0091236C" w:rsidRPr="004762F6">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5-08T13:53:00Z" w:initials="CP">
    <w:p w14:paraId="5E3B7B41" w14:textId="538C9C11" w:rsidR="002A5744" w:rsidRDefault="002A5744">
      <w:pPr>
        <w:pStyle w:val="CommentText"/>
      </w:pPr>
      <w:r>
        <w:rPr>
          <w:rStyle w:val="CommentReference"/>
        </w:rPr>
        <w:annotationRef/>
      </w:r>
      <w:r>
        <w:t>Please note NPRR1224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3B7B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60257" w16cex:dateUtc="2024-05-08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3B7B41" w16cid:durableId="29E602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2233E3" w:rsidR="00D176CF" w:rsidRDefault="00833828">
    <w:pPr>
      <w:pStyle w:val="Footer"/>
      <w:tabs>
        <w:tab w:val="clear" w:pos="4320"/>
        <w:tab w:val="clear" w:pos="8640"/>
        <w:tab w:val="right" w:pos="9360"/>
      </w:tabs>
      <w:rPr>
        <w:rFonts w:ascii="Arial" w:hAnsi="Arial" w:cs="Arial"/>
        <w:sz w:val="18"/>
      </w:rPr>
    </w:pPr>
    <w:r>
      <w:rPr>
        <w:rFonts w:ascii="Arial" w:hAnsi="Arial" w:cs="Arial"/>
        <w:sz w:val="18"/>
      </w:rPr>
      <w:t>1232</w:t>
    </w:r>
    <w:r w:rsidR="00D176CF">
      <w:rPr>
        <w:rFonts w:ascii="Arial" w:hAnsi="Arial" w:cs="Arial"/>
        <w:sz w:val="18"/>
      </w:rPr>
      <w:t>NPRR</w:t>
    </w:r>
    <w:r w:rsidR="00081AE7">
      <w:rPr>
        <w:rFonts w:ascii="Arial" w:hAnsi="Arial" w:cs="Arial"/>
        <w:sz w:val="18"/>
      </w:rPr>
      <w:t>-0</w:t>
    </w:r>
    <w:r w:rsidR="00B64539">
      <w:rPr>
        <w:rFonts w:ascii="Arial" w:hAnsi="Arial" w:cs="Arial"/>
        <w:sz w:val="18"/>
      </w:rPr>
      <w:t>4 PRS Report 0613</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873486" w:rsidR="00D176CF" w:rsidRDefault="00B6453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93009103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01F"/>
    <w:rsid w:val="000455D1"/>
    <w:rsid w:val="00060A5A"/>
    <w:rsid w:val="00064B44"/>
    <w:rsid w:val="00067FE2"/>
    <w:rsid w:val="0007682E"/>
    <w:rsid w:val="00081AE7"/>
    <w:rsid w:val="000D1AEB"/>
    <w:rsid w:val="000D3E64"/>
    <w:rsid w:val="000F13C5"/>
    <w:rsid w:val="00100C04"/>
    <w:rsid w:val="00105A36"/>
    <w:rsid w:val="001313B4"/>
    <w:rsid w:val="00143961"/>
    <w:rsid w:val="0014546D"/>
    <w:rsid w:val="0014671F"/>
    <w:rsid w:val="00146EE8"/>
    <w:rsid w:val="001500D9"/>
    <w:rsid w:val="00156DB7"/>
    <w:rsid w:val="00157228"/>
    <w:rsid w:val="00160C3C"/>
    <w:rsid w:val="00176375"/>
    <w:rsid w:val="0017783C"/>
    <w:rsid w:val="0019314C"/>
    <w:rsid w:val="001C22D1"/>
    <w:rsid w:val="001F38F0"/>
    <w:rsid w:val="00212CDF"/>
    <w:rsid w:val="00237430"/>
    <w:rsid w:val="00252B2B"/>
    <w:rsid w:val="00252C7D"/>
    <w:rsid w:val="0026307D"/>
    <w:rsid w:val="00276A99"/>
    <w:rsid w:val="0028292F"/>
    <w:rsid w:val="00286AD9"/>
    <w:rsid w:val="00291B80"/>
    <w:rsid w:val="00296184"/>
    <w:rsid w:val="002966F3"/>
    <w:rsid w:val="002A5744"/>
    <w:rsid w:val="002B69F3"/>
    <w:rsid w:val="002B763A"/>
    <w:rsid w:val="002D382A"/>
    <w:rsid w:val="002E4F89"/>
    <w:rsid w:val="002F1EDD"/>
    <w:rsid w:val="003013F2"/>
    <w:rsid w:val="0030232A"/>
    <w:rsid w:val="00306793"/>
    <w:rsid w:val="0030694A"/>
    <w:rsid w:val="003069F4"/>
    <w:rsid w:val="00316D8D"/>
    <w:rsid w:val="00360920"/>
    <w:rsid w:val="0036106C"/>
    <w:rsid w:val="00384709"/>
    <w:rsid w:val="00386C35"/>
    <w:rsid w:val="003A3D77"/>
    <w:rsid w:val="003B5AED"/>
    <w:rsid w:val="003B5F31"/>
    <w:rsid w:val="003C6B7B"/>
    <w:rsid w:val="004135BD"/>
    <w:rsid w:val="004302A4"/>
    <w:rsid w:val="004309AB"/>
    <w:rsid w:val="004463BA"/>
    <w:rsid w:val="004762F6"/>
    <w:rsid w:val="004822D4"/>
    <w:rsid w:val="00483B61"/>
    <w:rsid w:val="0049290B"/>
    <w:rsid w:val="004A4451"/>
    <w:rsid w:val="004A6332"/>
    <w:rsid w:val="004D3958"/>
    <w:rsid w:val="005008DF"/>
    <w:rsid w:val="005045D0"/>
    <w:rsid w:val="00512916"/>
    <w:rsid w:val="00534C6C"/>
    <w:rsid w:val="00555554"/>
    <w:rsid w:val="0056765D"/>
    <w:rsid w:val="005841C0"/>
    <w:rsid w:val="0059260F"/>
    <w:rsid w:val="005957E4"/>
    <w:rsid w:val="005B0C20"/>
    <w:rsid w:val="005B69EA"/>
    <w:rsid w:val="005D455F"/>
    <w:rsid w:val="005E5074"/>
    <w:rsid w:val="00612E4F"/>
    <w:rsid w:val="00613501"/>
    <w:rsid w:val="00615D5E"/>
    <w:rsid w:val="00622E99"/>
    <w:rsid w:val="00625E5D"/>
    <w:rsid w:val="0063795F"/>
    <w:rsid w:val="00657C61"/>
    <w:rsid w:val="0066370F"/>
    <w:rsid w:val="006A0784"/>
    <w:rsid w:val="006A697B"/>
    <w:rsid w:val="006B4DDE"/>
    <w:rsid w:val="006D6913"/>
    <w:rsid w:val="006E42C1"/>
    <w:rsid w:val="006E4597"/>
    <w:rsid w:val="006F04AA"/>
    <w:rsid w:val="00743968"/>
    <w:rsid w:val="00785415"/>
    <w:rsid w:val="00786294"/>
    <w:rsid w:val="00791CB9"/>
    <w:rsid w:val="00793130"/>
    <w:rsid w:val="00797DEE"/>
    <w:rsid w:val="007A1BE1"/>
    <w:rsid w:val="007B3233"/>
    <w:rsid w:val="007B5A42"/>
    <w:rsid w:val="007C199B"/>
    <w:rsid w:val="007D3073"/>
    <w:rsid w:val="007D38CD"/>
    <w:rsid w:val="007D64B9"/>
    <w:rsid w:val="007D72D4"/>
    <w:rsid w:val="007D73C7"/>
    <w:rsid w:val="007E0452"/>
    <w:rsid w:val="008070C0"/>
    <w:rsid w:val="00811C12"/>
    <w:rsid w:val="00831F54"/>
    <w:rsid w:val="00833828"/>
    <w:rsid w:val="00837C84"/>
    <w:rsid w:val="00845778"/>
    <w:rsid w:val="00881548"/>
    <w:rsid w:val="00887E28"/>
    <w:rsid w:val="00893BAE"/>
    <w:rsid w:val="008D2DB1"/>
    <w:rsid w:val="008D5C3A"/>
    <w:rsid w:val="008E2870"/>
    <w:rsid w:val="008E6DA2"/>
    <w:rsid w:val="008F6DD5"/>
    <w:rsid w:val="008F7E2E"/>
    <w:rsid w:val="00903286"/>
    <w:rsid w:val="00907B1E"/>
    <w:rsid w:val="0091236C"/>
    <w:rsid w:val="00937339"/>
    <w:rsid w:val="00943AFD"/>
    <w:rsid w:val="009574B4"/>
    <w:rsid w:val="00963A51"/>
    <w:rsid w:val="00971D76"/>
    <w:rsid w:val="00981F38"/>
    <w:rsid w:val="00983B6E"/>
    <w:rsid w:val="009936F8"/>
    <w:rsid w:val="009A3772"/>
    <w:rsid w:val="009D17F0"/>
    <w:rsid w:val="009E3E67"/>
    <w:rsid w:val="00A030DC"/>
    <w:rsid w:val="00A42796"/>
    <w:rsid w:val="00A5311D"/>
    <w:rsid w:val="00A60DEB"/>
    <w:rsid w:val="00A65CA6"/>
    <w:rsid w:val="00AA24E9"/>
    <w:rsid w:val="00AA3855"/>
    <w:rsid w:val="00AD3B58"/>
    <w:rsid w:val="00AF56C6"/>
    <w:rsid w:val="00AF7CB2"/>
    <w:rsid w:val="00B032E8"/>
    <w:rsid w:val="00B1329B"/>
    <w:rsid w:val="00B152DF"/>
    <w:rsid w:val="00B214CC"/>
    <w:rsid w:val="00B57F96"/>
    <w:rsid w:val="00B64539"/>
    <w:rsid w:val="00B67892"/>
    <w:rsid w:val="00BA4D33"/>
    <w:rsid w:val="00BC27C7"/>
    <w:rsid w:val="00BC2D06"/>
    <w:rsid w:val="00BE4CCE"/>
    <w:rsid w:val="00C0669A"/>
    <w:rsid w:val="00C25D24"/>
    <w:rsid w:val="00C744EB"/>
    <w:rsid w:val="00C90702"/>
    <w:rsid w:val="00C917FF"/>
    <w:rsid w:val="00C9766A"/>
    <w:rsid w:val="00CB54A0"/>
    <w:rsid w:val="00CB6304"/>
    <w:rsid w:val="00CC4F39"/>
    <w:rsid w:val="00CD544C"/>
    <w:rsid w:val="00CF4256"/>
    <w:rsid w:val="00D04FE8"/>
    <w:rsid w:val="00D1131B"/>
    <w:rsid w:val="00D176CF"/>
    <w:rsid w:val="00D17AD5"/>
    <w:rsid w:val="00D271E3"/>
    <w:rsid w:val="00D30C89"/>
    <w:rsid w:val="00D47A80"/>
    <w:rsid w:val="00D85807"/>
    <w:rsid w:val="00D87349"/>
    <w:rsid w:val="00D91EE9"/>
    <w:rsid w:val="00D9627A"/>
    <w:rsid w:val="00D97220"/>
    <w:rsid w:val="00DA2D0C"/>
    <w:rsid w:val="00DD0EA3"/>
    <w:rsid w:val="00E14D47"/>
    <w:rsid w:val="00E1641C"/>
    <w:rsid w:val="00E21F57"/>
    <w:rsid w:val="00E26708"/>
    <w:rsid w:val="00E34958"/>
    <w:rsid w:val="00E37AB0"/>
    <w:rsid w:val="00E71C39"/>
    <w:rsid w:val="00EA56E6"/>
    <w:rsid w:val="00EA694D"/>
    <w:rsid w:val="00EC335F"/>
    <w:rsid w:val="00EC48FB"/>
    <w:rsid w:val="00ED3965"/>
    <w:rsid w:val="00EF232A"/>
    <w:rsid w:val="00F05A69"/>
    <w:rsid w:val="00F33AF4"/>
    <w:rsid w:val="00F43FFD"/>
    <w:rsid w:val="00F44236"/>
    <w:rsid w:val="00F52517"/>
    <w:rsid w:val="00F60478"/>
    <w:rsid w:val="00F61B09"/>
    <w:rsid w:val="00FA57B2"/>
    <w:rsid w:val="00FB509B"/>
    <w:rsid w:val="00FC3D4B"/>
    <w:rsid w:val="00FC6312"/>
    <w:rsid w:val="00FE25A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91B80"/>
    <w:rPr>
      <w:b/>
      <w:i/>
      <w:iCs/>
      <w:sz w:val="24"/>
      <w:szCs w:val="24"/>
    </w:rPr>
  </w:style>
  <w:style w:type="paragraph" w:customStyle="1" w:styleId="BodyTextNumbered">
    <w:name w:val="Body Text Numbered"/>
    <w:basedOn w:val="BodyText"/>
    <w:link w:val="BodyTextNumberedChar"/>
    <w:rsid w:val="0091236C"/>
    <w:pPr>
      <w:ind w:left="720" w:hanging="720"/>
    </w:pPr>
    <w:rPr>
      <w:szCs w:val="20"/>
    </w:rPr>
  </w:style>
  <w:style w:type="character" w:customStyle="1" w:styleId="BodyTextNumberedChar">
    <w:name w:val="Body Text Numbered Char"/>
    <w:link w:val="BodyTextNumbered"/>
    <w:rsid w:val="0091236C"/>
    <w:rPr>
      <w:sz w:val="24"/>
    </w:rPr>
  </w:style>
  <w:style w:type="character" w:customStyle="1" w:styleId="H6Char">
    <w:name w:val="H6 Char"/>
    <w:link w:val="H6"/>
    <w:rsid w:val="0091236C"/>
    <w:rPr>
      <w:b/>
      <w:bCs/>
      <w:sz w:val="24"/>
      <w:szCs w:val="22"/>
    </w:rPr>
  </w:style>
  <w:style w:type="character" w:customStyle="1" w:styleId="BodyTextNumberedChar1">
    <w:name w:val="Body Text Numbered Char1"/>
    <w:rsid w:val="008F7E2E"/>
    <w:rPr>
      <w:iCs/>
      <w:sz w:val="24"/>
      <w:lang w:val="en-US" w:eastAsia="en-US" w:bidi="ar-SA"/>
    </w:rPr>
  </w:style>
  <w:style w:type="character" w:customStyle="1" w:styleId="H2Char">
    <w:name w:val="H2 Char"/>
    <w:link w:val="H2"/>
    <w:rsid w:val="008F7E2E"/>
    <w:rPr>
      <w:b/>
      <w:sz w:val="24"/>
    </w:rPr>
  </w:style>
  <w:style w:type="character" w:customStyle="1" w:styleId="H3Char">
    <w:name w:val="H3 Char"/>
    <w:link w:val="H3"/>
    <w:rsid w:val="00E21F57"/>
    <w:rPr>
      <w:b/>
      <w:bCs/>
      <w:i/>
      <w:sz w:val="24"/>
    </w:rPr>
  </w:style>
  <w:style w:type="character" w:customStyle="1" w:styleId="H4Char">
    <w:name w:val="H4 Char"/>
    <w:link w:val="H4"/>
    <w:rsid w:val="0000701F"/>
    <w:rPr>
      <w:b/>
      <w:bCs/>
      <w:snapToGrid w:val="0"/>
      <w:sz w:val="24"/>
    </w:rPr>
  </w:style>
  <w:style w:type="character" w:customStyle="1" w:styleId="HeaderChar">
    <w:name w:val="Header Char"/>
    <w:link w:val="Header"/>
    <w:rsid w:val="006F04A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nitika.mag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2086</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2024-06-14T18:16:00Z</dcterms:created>
  <dcterms:modified xsi:type="dcterms:W3CDTF">2024-06-14T19:29:00Z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